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8AB73" w14:textId="296ED227" w:rsidR="0002648E" w:rsidRDefault="00EF51ED">
      <w:pPr>
        <w:rPr>
          <w:b/>
        </w:rPr>
      </w:pPr>
      <w:r w:rsidRPr="001325B0">
        <w:rPr>
          <w:b/>
        </w:rPr>
        <w:t>Supplementary Table S</w:t>
      </w:r>
      <w:r w:rsidR="00035871">
        <w:rPr>
          <w:b/>
        </w:rPr>
        <w:t>2</w:t>
      </w:r>
      <w:r w:rsidRPr="001325B0">
        <w:rPr>
          <w:b/>
        </w:rPr>
        <w:t>: Reporter gene constructs</w:t>
      </w:r>
      <w:r w:rsidR="004F0F9A">
        <w:rPr>
          <w:b/>
        </w:rPr>
        <w:t>.</w:t>
      </w:r>
    </w:p>
    <w:p w14:paraId="1FF29E49" w14:textId="608C246E" w:rsidR="004F0F9A" w:rsidRPr="004F0F9A" w:rsidRDefault="004F0F9A">
      <w:r>
        <w:t xml:space="preserve">Uppercase: exon; </w:t>
      </w:r>
      <w:r w:rsidRPr="00330951">
        <w:rPr>
          <w:highlight w:val="cyan"/>
        </w:rPr>
        <w:t>T</w:t>
      </w:r>
      <w:r>
        <w:rPr>
          <w:color w:val="FF0000"/>
        </w:rPr>
        <w:t xml:space="preserve"> </w:t>
      </w:r>
      <w:r w:rsidRPr="00490C63">
        <w:t>inserted nucleotide</w:t>
      </w:r>
      <w:r>
        <w:t xml:space="preserve">; </w:t>
      </w:r>
      <w:proofErr w:type="spellStart"/>
      <w:r w:rsidRPr="00DA1A8C">
        <w:rPr>
          <w:color w:val="FF0000"/>
        </w:rPr>
        <w:t>taat</w:t>
      </w:r>
      <w:proofErr w:type="spellEnd"/>
      <w:r>
        <w:t xml:space="preserve"> deleted sequence</w:t>
      </w:r>
    </w:p>
    <w:p w14:paraId="65563883" w14:textId="77777777" w:rsidR="00EF51ED" w:rsidRDefault="00EF51ED"/>
    <w:tbl>
      <w:tblPr>
        <w:tblStyle w:val="TableGrid"/>
        <w:tblW w:w="14312" w:type="dxa"/>
        <w:tblLayout w:type="fixed"/>
        <w:tblLook w:val="04A0" w:firstRow="1" w:lastRow="0" w:firstColumn="1" w:lastColumn="0" w:noHBand="0" w:noVBand="1"/>
      </w:tblPr>
      <w:tblGrid>
        <w:gridCol w:w="1980"/>
        <w:gridCol w:w="1276"/>
        <w:gridCol w:w="6378"/>
        <w:gridCol w:w="1527"/>
        <w:gridCol w:w="142"/>
        <w:gridCol w:w="1450"/>
        <w:gridCol w:w="1559"/>
      </w:tblGrid>
      <w:tr w:rsidR="00037DD2" w:rsidRPr="00EF51ED" w14:paraId="5A4B93B5" w14:textId="77777777" w:rsidTr="001A30D0">
        <w:trPr>
          <w:trHeight w:val="1145"/>
        </w:trPr>
        <w:tc>
          <w:tcPr>
            <w:tcW w:w="1980" w:type="dxa"/>
            <w:vAlign w:val="center"/>
          </w:tcPr>
          <w:p w14:paraId="37C2DC59" w14:textId="77777777" w:rsidR="00037DD2" w:rsidRPr="00EF51ED" w:rsidRDefault="00037DD2" w:rsidP="00BF7E87">
            <w:pPr>
              <w:jc w:val="center"/>
              <w:rPr>
                <w:b/>
              </w:rPr>
            </w:pPr>
            <w:r w:rsidRPr="00EF51ED">
              <w:rPr>
                <w:b/>
              </w:rPr>
              <w:t>Name</w:t>
            </w:r>
          </w:p>
        </w:tc>
        <w:tc>
          <w:tcPr>
            <w:tcW w:w="1276" w:type="dxa"/>
            <w:vAlign w:val="center"/>
          </w:tcPr>
          <w:p w14:paraId="1158D666" w14:textId="1075809B" w:rsidR="00037DD2" w:rsidRPr="002F6C3F" w:rsidRDefault="00037DD2" w:rsidP="00BF7E87">
            <w:pPr>
              <w:jc w:val="center"/>
              <w:rPr>
                <w:b/>
              </w:rPr>
            </w:pPr>
            <w:r w:rsidRPr="005A1D2E">
              <w:rPr>
                <w:b/>
              </w:rPr>
              <w:t>Plasmid name</w:t>
            </w:r>
          </w:p>
        </w:tc>
        <w:tc>
          <w:tcPr>
            <w:tcW w:w="6378" w:type="dxa"/>
            <w:vAlign w:val="center"/>
          </w:tcPr>
          <w:p w14:paraId="34BE3A33" w14:textId="18F31FEA" w:rsidR="00895A65" w:rsidRDefault="00895A65" w:rsidP="00BF7E87">
            <w:pPr>
              <w:jc w:val="center"/>
              <w:rPr>
                <w:b/>
              </w:rPr>
            </w:pPr>
            <w:r>
              <w:rPr>
                <w:b/>
              </w:rPr>
              <w:t xml:space="preserve">Regulatory </w:t>
            </w:r>
            <w:r w:rsidR="00037DD2" w:rsidRPr="00EF51ED">
              <w:rPr>
                <w:b/>
              </w:rPr>
              <w:t xml:space="preserve">Sequence </w:t>
            </w:r>
          </w:p>
          <w:p w14:paraId="498C053E" w14:textId="00CB7925" w:rsidR="00037DD2" w:rsidRPr="00EF51ED" w:rsidRDefault="00037DD2" w:rsidP="00BF7E87">
            <w:pPr>
              <w:jc w:val="center"/>
              <w:rPr>
                <w:b/>
              </w:rPr>
            </w:pPr>
            <w:r w:rsidRPr="00EF51ED">
              <w:rPr>
                <w:b/>
              </w:rPr>
              <w:t>(mutated nucleotides in red font)</w:t>
            </w:r>
          </w:p>
        </w:tc>
        <w:tc>
          <w:tcPr>
            <w:tcW w:w="1527" w:type="dxa"/>
            <w:vAlign w:val="center"/>
          </w:tcPr>
          <w:p w14:paraId="1BB1FD3C" w14:textId="5B219575" w:rsidR="00037DD2" w:rsidRPr="00BF7E87" w:rsidRDefault="00037DD2" w:rsidP="00BF7E87">
            <w:pPr>
              <w:jc w:val="center"/>
              <w:rPr>
                <w:b/>
              </w:rPr>
            </w:pPr>
            <w:r w:rsidRPr="00BF7E87">
              <w:rPr>
                <w:b/>
              </w:rPr>
              <w:t>Plasmid backbone</w:t>
            </w:r>
          </w:p>
        </w:tc>
        <w:tc>
          <w:tcPr>
            <w:tcW w:w="1592" w:type="dxa"/>
            <w:gridSpan w:val="2"/>
            <w:vAlign w:val="center"/>
          </w:tcPr>
          <w:p w14:paraId="0F059B96" w14:textId="3CF4C0F8" w:rsidR="00037DD2" w:rsidRDefault="00037DD2" w:rsidP="00BF7E87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EF51ED">
              <w:rPr>
                <w:b/>
              </w:rPr>
              <w:t>ransgene</w:t>
            </w:r>
          </w:p>
          <w:p w14:paraId="164C94E1" w14:textId="15E86208" w:rsidR="00037DD2" w:rsidRPr="00EF51ED" w:rsidRDefault="00037DD2" w:rsidP="00BF7E87">
            <w:pPr>
              <w:jc w:val="center"/>
              <w:rPr>
                <w:b/>
              </w:rPr>
            </w:pPr>
            <w:r w:rsidRPr="00EF51ED">
              <w:rPr>
                <w:b/>
              </w:rPr>
              <w:t>name</w:t>
            </w:r>
          </w:p>
        </w:tc>
        <w:tc>
          <w:tcPr>
            <w:tcW w:w="1559" w:type="dxa"/>
            <w:vAlign w:val="center"/>
          </w:tcPr>
          <w:p w14:paraId="12F84A6B" w14:textId="1139DD12" w:rsidR="00037DD2" w:rsidRPr="00EF51ED" w:rsidRDefault="00037DD2" w:rsidP="00BF7E87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  <w:r w:rsidRPr="00EF51ED">
              <w:rPr>
                <w:b/>
              </w:rPr>
              <w:t>ef</w:t>
            </w:r>
            <w:r>
              <w:rPr>
                <w:b/>
              </w:rPr>
              <w:t>.</w:t>
            </w:r>
          </w:p>
        </w:tc>
      </w:tr>
      <w:tr w:rsidR="00037DD2" w14:paraId="58983901" w14:textId="77777777" w:rsidTr="001A30D0">
        <w:tc>
          <w:tcPr>
            <w:tcW w:w="1980" w:type="dxa"/>
            <w:vAlign w:val="center"/>
          </w:tcPr>
          <w:p w14:paraId="206E605F" w14:textId="2210D6B0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</w:t>
            </w:r>
            <w:proofErr w:type="gramStart"/>
            <w:r w:rsidRPr="00212626">
              <w:rPr>
                <w:i/>
                <w:sz w:val="20"/>
                <w:szCs w:val="20"/>
              </w:rPr>
              <w:t>1::</w:t>
            </w:r>
            <w:proofErr w:type="spellStart"/>
            <w:proofErr w:type="gramEnd"/>
            <w:r w:rsidRPr="00212626">
              <w:rPr>
                <w:i/>
                <w:sz w:val="20"/>
                <w:szCs w:val="20"/>
              </w:rPr>
              <w:t>gfp</w:t>
            </w:r>
            <w:proofErr w:type="spellEnd"/>
          </w:p>
        </w:tc>
        <w:tc>
          <w:tcPr>
            <w:tcW w:w="1276" w:type="dxa"/>
            <w:vAlign w:val="center"/>
          </w:tcPr>
          <w:p w14:paraId="79804FF0" w14:textId="4CBA05D7" w:rsidR="00037DD2" w:rsidRPr="004A1973" w:rsidRDefault="00037DD2" w:rsidP="00586F8F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</w:t>
            </w:r>
            <w:r w:rsidR="007E2127" w:rsidRPr="002F6C3F">
              <w:rPr>
                <w:sz w:val="20"/>
                <w:szCs w:val="20"/>
              </w:rPr>
              <w:t>H596</w:t>
            </w:r>
          </w:p>
        </w:tc>
        <w:tc>
          <w:tcPr>
            <w:tcW w:w="6378" w:type="dxa"/>
          </w:tcPr>
          <w:p w14:paraId="4573D947" w14:textId="1825B43D" w:rsidR="00037DD2" w:rsidRPr="00EF51ED" w:rsidRDefault="00037DD2">
            <w:pPr>
              <w:rPr>
                <w:sz w:val="20"/>
                <w:szCs w:val="20"/>
              </w:rPr>
            </w:pPr>
            <w:r w:rsidRPr="00537DCE">
              <w:rPr>
                <w:sz w:val="20"/>
                <w:szCs w:val="20"/>
              </w:rPr>
              <w:t>aatgtcaacttcattcgttgtcccttcctttccccgtcttccctcacttccttttttctattttttccagtggtccgtagtgggcggcacccgattttgacttgaaatcagacccgtttccggttcttttggtagttgttaagttctgattctatgacgtggagtgaaacaaagaacgaccatatttcatgtgttgtgttttctaggcagtctaggcaggcagtaggcagatactgtcaaaattggaatatttccatcttctaaataccctcaactatttgttagcgcgtttgaaacaataattgcaaaacatttttttcgcattgattggggcattttgaaatttagagtaaaatcgactatcaactgtcattccataataattggcagaattattttggttatgccaccaaataatcaataaagaaagatttctgtccttattaaactaaaaattgaagcaacggtagagttgctgaacacagtcgccggcaaaattttttaattttctgcaaatttgaaattcttttgcgggtttttagttatggttctaatagtggttaaaagtcattataaaacacttcaattttttgtaatgctttcattcgcagtcgtgaagtcgtgaaaactcagttttcacctatcctaactttggaagtcgtccaaaaaattattttaattctacaattttatatttctttttaaacatacgatgtgatcaatcctacatcaattctgcaaatttctcacattcttggaagcttggtaatttatcagactttgactgaaaatttgaaaaaaaattcagtaatttttggagatccctttaaatattattctagcattgccatatagaataattgcaaaattcaattggtttcctagaaagaaaattagataatcttatgaaagagaacctaaccacaacaggtgttaaatattgatttaaacactaaaaaaagtctctccttctacctctcttctcatagctttcatgtcttgaagcttttcggttaattcgagcggaagacttatcaaggtacgtcattttcaattacttgtatacatctctcagcttcttctaattttccatgtacatcttagatattcttttttcagcgacttgatattaggaagttttgtgttttcaattttaaagttggattaatatagaataccagtctttaaacacaaaccaacaagggttcaatatcaaaatagaaaccgaaaaaaaatatcgaaaactgaaaaaatcaaatacatatctaaagcaagctattcgagaaatatttatgcattataacaactatgcagcgcttatatctttatttttcaacaagtgttccagcaacgagagtctcttcaccaaaaagccatctatcaaaaaccaggcagtgagtcctagaaccaagcttgtcagaagacaagtgcatgtataaataagtagtaaaagacgggtgggacccagcgcggtgagtagtagatcataaaaaagtgactgaaaagaaggggcgtttccttttctttattacctcttcctctacttcttctcatctcaacttgctttttccttcctcttacaacaactccatcatcatcatcatcattttcagaaacc</w:t>
            </w:r>
          </w:p>
        </w:tc>
        <w:tc>
          <w:tcPr>
            <w:tcW w:w="1527" w:type="dxa"/>
            <w:vAlign w:val="center"/>
          </w:tcPr>
          <w:p w14:paraId="08635E8D" w14:textId="1FDA39A9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07EBCE9B" w14:textId="77777777" w:rsidR="00037DD2" w:rsidRDefault="00037DD2" w:rsidP="00D53E2D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otEx7198,</w:t>
            </w:r>
          </w:p>
          <w:p w14:paraId="672EEDF5" w14:textId="34965F80" w:rsidR="00037DD2" w:rsidRPr="00212626" w:rsidRDefault="00037DD2" w:rsidP="00D53E2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otEx7199</w:t>
            </w:r>
          </w:p>
        </w:tc>
        <w:tc>
          <w:tcPr>
            <w:tcW w:w="1559" w:type="dxa"/>
            <w:vAlign w:val="center"/>
          </w:tcPr>
          <w:p w14:paraId="0E6BCCB0" w14:textId="55458A73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 w:rsidRPr="00EF51ED">
              <w:rPr>
                <w:sz w:val="20"/>
                <w:szCs w:val="20"/>
              </w:rPr>
              <w:t>Serrano-</w:t>
            </w:r>
            <w:proofErr w:type="spellStart"/>
            <w:r w:rsidRPr="00EF51ED">
              <w:rPr>
                <w:sz w:val="20"/>
                <w:szCs w:val="20"/>
              </w:rPr>
              <w:t>Saiz</w:t>
            </w:r>
            <w:proofErr w:type="spellEnd"/>
            <w:r w:rsidRPr="00EF51ED">
              <w:rPr>
                <w:sz w:val="20"/>
                <w:szCs w:val="20"/>
              </w:rPr>
              <w:t xml:space="preserve"> et al 2013</w:t>
            </w:r>
          </w:p>
        </w:tc>
      </w:tr>
      <w:tr w:rsidR="00037DD2" w14:paraId="1DA7DD5F" w14:textId="77777777" w:rsidTr="001A30D0">
        <w:tc>
          <w:tcPr>
            <w:tcW w:w="1980" w:type="dxa"/>
            <w:vAlign w:val="center"/>
          </w:tcPr>
          <w:p w14:paraId="62CFB6A0" w14:textId="7C61C069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</w:t>
            </w:r>
            <w:proofErr w:type="gramStart"/>
            <w:r w:rsidRPr="00212626">
              <w:rPr>
                <w:i/>
                <w:sz w:val="20"/>
                <w:szCs w:val="20"/>
              </w:rPr>
              <w:t>2::</w:t>
            </w:r>
            <w:proofErr w:type="spellStart"/>
            <w:proofErr w:type="gramEnd"/>
            <w:r w:rsidRPr="00212626">
              <w:rPr>
                <w:i/>
                <w:sz w:val="20"/>
                <w:szCs w:val="20"/>
              </w:rPr>
              <w:t>gfp</w:t>
            </w:r>
            <w:proofErr w:type="spellEnd"/>
          </w:p>
        </w:tc>
        <w:tc>
          <w:tcPr>
            <w:tcW w:w="1276" w:type="dxa"/>
            <w:vAlign w:val="center"/>
          </w:tcPr>
          <w:p w14:paraId="51B1CF4C" w14:textId="0A42F0E7" w:rsidR="00037DD2" w:rsidRPr="004A1973" w:rsidRDefault="00037DD2" w:rsidP="00586F8F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</w:t>
            </w:r>
            <w:r w:rsidR="00AA579E">
              <w:rPr>
                <w:sz w:val="20"/>
                <w:szCs w:val="20"/>
              </w:rPr>
              <w:t>H</w:t>
            </w:r>
            <w:r w:rsidR="007E2127" w:rsidRPr="002F6C3F">
              <w:rPr>
                <w:sz w:val="20"/>
                <w:szCs w:val="20"/>
              </w:rPr>
              <w:t>597</w:t>
            </w:r>
          </w:p>
        </w:tc>
        <w:tc>
          <w:tcPr>
            <w:tcW w:w="6378" w:type="dxa"/>
          </w:tcPr>
          <w:p w14:paraId="559DFB1B" w14:textId="4A87AAD7" w:rsidR="00037DD2" w:rsidRPr="00EF51ED" w:rsidRDefault="00037DD2" w:rsidP="00037DD2">
            <w:pPr>
              <w:rPr>
                <w:sz w:val="20"/>
                <w:szCs w:val="20"/>
              </w:rPr>
            </w:pPr>
            <w:r w:rsidRPr="0085483F">
              <w:rPr>
                <w:sz w:val="20"/>
                <w:szCs w:val="20"/>
              </w:rPr>
              <w:t>cggtagagttgctgaacacagtcgccggcaaaattttttaattttctgcaaatttgaaattcttttgcgggtttttagttatggttctaatagtggttaaaagtcattataaaacacttcaattttttgtaatgctttcattcgcagtcgtgaagtcgtgaaaactcagttttcacctatcctaactttggaagtcgtccaaaaaattattttaattctacaattttatatttctttttaaacatacgatgtgatcaatcctacatcaattctgcaaatttctcacattcttggaagcttggtaatttatcagactttgactgaaaatttgaaaaaaaattcagtaatttttggagatccctttaaatattattctagcattgccatatagaataattgcaaaattcaattggtttcctagaaagaaaattagataatcttatgaaagagaacctaaccacaacaggtgttaaatattgatttaaacactaaaaaaagtctctccttctacctctcttctcatagctttcatgtcttgaagcttttcggttaattcgagcggaagacttatcaaggtacgtcattttcaattacttgtatacatctctcagcttcttctaattttccatgtacatcttagatattcttttttcagcgacttgatattaggaagttttgtgttttcaattttaaagtt</w:t>
            </w:r>
            <w:r w:rsidRPr="0085483F">
              <w:rPr>
                <w:sz w:val="20"/>
                <w:szCs w:val="20"/>
              </w:rPr>
              <w:lastRenderedPageBreak/>
              <w:t>ggattaatatagaataccagtctttaaacacaaaccaacaagggttcaatatcaaaatagaaaccgaaaaaaaatatcgaaaactgaaaaaatcaaatacatatctaaagcaagctattcgagaaatatttatgcattataacaactatgcagcgcttatatctttatttttcaacaagtgttccagcaacgagagtctcttcaccaaaaagccatctatcaaaaaccaggcagtgagtcctagaaccaagcttgtcagaagacaagtgcatgtataaataagtagtaaaagacgggtgggacccagcgcggtgagtagtagatcataaaaaagtgactgaaaagaaggggcgtttccttttctttattacctcttcctctacttcttctcatctcaacttgctttttccttcctcttacaacaactccatcatcatcatcatcattttcagaaacc</w:t>
            </w:r>
          </w:p>
        </w:tc>
        <w:tc>
          <w:tcPr>
            <w:tcW w:w="1527" w:type="dxa"/>
            <w:vAlign w:val="center"/>
          </w:tcPr>
          <w:p w14:paraId="28B712A0" w14:textId="6FF561AA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12525979" w14:textId="5D845289" w:rsidR="00037DD2" w:rsidRPr="00212626" w:rsidRDefault="00037DD2" w:rsidP="00D53E2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otEx7190, otEx7191</w:t>
            </w:r>
          </w:p>
        </w:tc>
        <w:tc>
          <w:tcPr>
            <w:tcW w:w="1559" w:type="dxa"/>
            <w:vAlign w:val="center"/>
          </w:tcPr>
          <w:p w14:paraId="7C3F2629" w14:textId="0C4847D0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 w:rsidRPr="00EF51ED">
              <w:rPr>
                <w:sz w:val="20"/>
                <w:szCs w:val="20"/>
              </w:rPr>
              <w:t>Serrano-</w:t>
            </w:r>
            <w:proofErr w:type="spellStart"/>
            <w:r w:rsidRPr="00EF51ED">
              <w:rPr>
                <w:sz w:val="20"/>
                <w:szCs w:val="20"/>
              </w:rPr>
              <w:t>Saiz</w:t>
            </w:r>
            <w:proofErr w:type="spellEnd"/>
            <w:r w:rsidRPr="00EF51ED">
              <w:rPr>
                <w:sz w:val="20"/>
                <w:szCs w:val="20"/>
              </w:rPr>
              <w:t xml:space="preserve"> et al 2013</w:t>
            </w:r>
          </w:p>
        </w:tc>
      </w:tr>
      <w:tr w:rsidR="00037DD2" w14:paraId="01BB0575" w14:textId="77777777" w:rsidTr="001A30D0">
        <w:trPr>
          <w:trHeight w:val="264"/>
        </w:trPr>
        <w:tc>
          <w:tcPr>
            <w:tcW w:w="1980" w:type="dxa"/>
            <w:vAlign w:val="center"/>
          </w:tcPr>
          <w:p w14:paraId="36095A4B" w14:textId="46504946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eat-4prom2</w:t>
            </w:r>
            <w:r w:rsidRPr="00725F29">
              <w:rPr>
                <w:rFonts w:ascii="Symbol" w:hAnsi="Symbol"/>
                <w:i/>
                <w:sz w:val="20"/>
                <w:szCs w:val="20"/>
              </w:rPr>
              <w:t></w:t>
            </w:r>
            <w:r w:rsidRPr="00212626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6A6DFAA9" w14:textId="0661FDF3" w:rsidR="00037DD2" w:rsidRPr="004A1973" w:rsidRDefault="00037DD2" w:rsidP="00586F8F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</w:t>
            </w:r>
            <w:r w:rsidR="007E2127" w:rsidRPr="002F6C3F">
              <w:rPr>
                <w:sz w:val="20"/>
                <w:szCs w:val="20"/>
              </w:rPr>
              <w:t>598</w:t>
            </w:r>
          </w:p>
        </w:tc>
        <w:tc>
          <w:tcPr>
            <w:tcW w:w="6378" w:type="dxa"/>
          </w:tcPr>
          <w:p w14:paraId="1FD9D05B" w14:textId="2D6A849B" w:rsidR="00037DD2" w:rsidRPr="00EF51ED" w:rsidRDefault="00037DD2">
            <w:pPr>
              <w:rPr>
                <w:sz w:val="20"/>
                <w:szCs w:val="20"/>
              </w:rPr>
            </w:pPr>
            <w:r w:rsidRPr="0085483F">
              <w:rPr>
                <w:sz w:val="20"/>
                <w:szCs w:val="20"/>
              </w:rPr>
              <w:t>cggtagagttgctgaacacagtcgccggcaaaattttttaattttctgcaaatttgaaattcttttgcgggtttttagttatggttctaatagtggttaaaagtcattataaaacacttcaattttttgtaatgctttcattcgcagtcgtgaagtcgtgaaaactcagttttcacctatcctaactttggaagtcgtccaaaaaattattttaattctacaattttatatttctttttaaacatacgatgtgatcaatcctacatcaattctgcaaatttctcacattcttggaagcttggtaatttatcagactttgactgaaaatttgaaaaaaaattcagtaatttttggagatccctttaaatattattctagcattgccatatagaataattgcaaaattcaattggtttcctagaaagaaaattagataatcttatgaaagagaacctaaccacaacaggtgttaaatattgatttaaacactaaaaaaagtctctccttctacctctcttctcatagctttcatgtcttgaagcttttcggttaattcgagcggaagacttatcaaggtacgtcattttcaattacttgtatacatctctcagcttcttctaattttccatgtacatcttagatattcttttttcagcgacttgatattaggaagttttgtgttttcaattttaaagttggattaatatagaataccagtctttaaacacaaaccaacaagggttcaatatcaaaatagaaaccgaaaaaaaatatcgaaaactgaaaaaatcaaatacatatctaaagcaagctattcgagaaatatttatgcattataacaactatgcagcgcttatatctttatttttcaacaagtgttccagcaacgagagtctcttcaccaaaaagccatctatcaaaaaccaggcagtgagtcctagaaccaagcttgtcagaagacaagtgcatgtataaataagtagtaaaagacgggtgggacccagcgcggtgagtagtagatcataaaaaagtgactgaaaagaaggggcgtttcct</w:t>
            </w:r>
            <w:r w:rsidRPr="00993748">
              <w:rPr>
                <w:color w:val="FF0000"/>
                <w:sz w:val="20"/>
                <w:szCs w:val="20"/>
              </w:rPr>
              <w:t>tttctttattacc</w:t>
            </w:r>
            <w:r w:rsidRPr="0085483F">
              <w:rPr>
                <w:sz w:val="20"/>
                <w:szCs w:val="20"/>
              </w:rPr>
              <w:t>tcttcctctacttcttctcatctcaacttgctttttccttcctcttacaacaactccatcatcatcatcatcattttcagaaacc</w:t>
            </w:r>
          </w:p>
        </w:tc>
        <w:tc>
          <w:tcPr>
            <w:tcW w:w="1527" w:type="dxa"/>
            <w:vAlign w:val="center"/>
          </w:tcPr>
          <w:p w14:paraId="021AF620" w14:textId="4751B703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5F60CC8A" w14:textId="2C1C6949" w:rsidR="00037DD2" w:rsidRPr="00212626" w:rsidRDefault="00037DD2" w:rsidP="00D53E2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otEx5345, otEx5346, otEx5347</w:t>
            </w:r>
          </w:p>
        </w:tc>
        <w:tc>
          <w:tcPr>
            <w:tcW w:w="1559" w:type="dxa"/>
            <w:vAlign w:val="center"/>
          </w:tcPr>
          <w:p w14:paraId="1F93BCB4" w14:textId="493222F2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 w:rsidRPr="00EF51ED">
              <w:rPr>
                <w:sz w:val="20"/>
                <w:szCs w:val="20"/>
              </w:rPr>
              <w:t>Serrano-</w:t>
            </w:r>
            <w:proofErr w:type="spellStart"/>
            <w:r w:rsidRPr="00EF51ED">
              <w:rPr>
                <w:sz w:val="20"/>
                <w:szCs w:val="20"/>
              </w:rPr>
              <w:t>Saiz</w:t>
            </w:r>
            <w:proofErr w:type="spellEnd"/>
            <w:r w:rsidRPr="00EF51ED">
              <w:rPr>
                <w:sz w:val="20"/>
                <w:szCs w:val="20"/>
              </w:rPr>
              <w:t xml:space="preserve"> et al 2013</w:t>
            </w:r>
          </w:p>
        </w:tc>
      </w:tr>
      <w:tr w:rsidR="00037DD2" w14:paraId="2EC1FE33" w14:textId="77777777" w:rsidTr="001A30D0">
        <w:tc>
          <w:tcPr>
            <w:tcW w:w="1980" w:type="dxa"/>
            <w:vAlign w:val="center"/>
          </w:tcPr>
          <w:p w14:paraId="7ECD1897" w14:textId="5902F06A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eat-4prom2</w:t>
            </w:r>
            <w:r w:rsidRPr="00725F29">
              <w:rPr>
                <w:rFonts w:ascii="Symbol" w:hAnsi="Symbol"/>
                <w:i/>
                <w:sz w:val="20"/>
                <w:szCs w:val="20"/>
              </w:rPr>
              <w:t></w:t>
            </w:r>
            <w:r w:rsidRPr="00212626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14:paraId="6B148C63" w14:textId="6F61B4F6" w:rsidR="00037DD2" w:rsidRPr="004A1973" w:rsidRDefault="00037DD2" w:rsidP="00586F8F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</w:t>
            </w:r>
            <w:r w:rsidR="007E2127" w:rsidRPr="002F6C3F">
              <w:rPr>
                <w:sz w:val="20"/>
                <w:szCs w:val="20"/>
              </w:rPr>
              <w:t>599</w:t>
            </w:r>
          </w:p>
        </w:tc>
        <w:tc>
          <w:tcPr>
            <w:tcW w:w="6378" w:type="dxa"/>
          </w:tcPr>
          <w:p w14:paraId="1D3556D1" w14:textId="183602C2" w:rsidR="00037DD2" w:rsidRPr="00EF51ED" w:rsidRDefault="00037DD2">
            <w:pPr>
              <w:rPr>
                <w:sz w:val="20"/>
                <w:szCs w:val="20"/>
              </w:rPr>
            </w:pPr>
            <w:r w:rsidRPr="0085483F">
              <w:rPr>
                <w:sz w:val="20"/>
                <w:szCs w:val="20"/>
              </w:rPr>
              <w:t>cggtagagttgctgaacacagtcgccggcaaaattttttaattttctgcaaatttgaaattcttttgcgggtttttagttatggttctaatagtggttaaaagtcattataaaacacttcaattttttgtaatgctttcattcgcagtcgtgaagtcgtgaaaactcagttttcacctatcctaactttggaagtcgtccaaaaaattattttaattctacaattttatatttctttttaaacatacgatgtgatcaatcctacatcaattctgcaaatttctcacattcttggaagcttggtaatttatcagactttgactgaaaatttgaaaaaaaattcagtaatttttggagatccctttaaatattattctagcattgccatatagaataattgcaaaattcaattggtttcctagaaagaaaattagataatcttatgaaagagaacctaaccacaacaggtgttaaatattgatttaaacactaaaaaaagtctctccttctacctctcttctcatagctttcatgtcttgaagcttttcggttaattcgagcggaagacttatcaaggtacgtcattttcaattacttgtatacatctctcagcttcttctaattttccatgtacatcttagatattcttttttcagcgacttgatattaggaagttttgtgttttcaattttaaagttggattaatatagaataccagtctttaaacacaaaccaacaagggttcaatatcaaaatagaaaccgaaaaaaaatatcgaaaactgaaaaaatcaaatacatatctaaagcaagctattcgagaaatatttatgcattataacaactatgcagcgcttatatctttatttttcaacaagtgttccagcaacgagagtctcttcaccaaaaagccatctatcaaaaaccaggcagtgagtcctagaaccaagcttgtcagaagacaagt</w:t>
            </w:r>
            <w:r w:rsidRPr="00701F7C">
              <w:rPr>
                <w:color w:val="FF0000"/>
                <w:sz w:val="20"/>
                <w:szCs w:val="20"/>
              </w:rPr>
              <w:t>gcatgtataaataag</w:t>
            </w:r>
            <w:r w:rsidRPr="0085483F">
              <w:rPr>
                <w:sz w:val="20"/>
                <w:szCs w:val="20"/>
              </w:rPr>
              <w:t>tagtaaaagacgggtgggacccagcgcggtgagtagtagatcataaaaaagtgactgaaaagaaggggcgtttccttttctttattacctcttcctctacttcttctcatctcaacttgctttttccttcctcttacaacaactccatcatcatcatcatcattttcagaaac</w:t>
            </w:r>
            <w:r w:rsidRPr="0085483F">
              <w:rPr>
                <w:sz w:val="20"/>
                <w:szCs w:val="20"/>
              </w:rPr>
              <w:lastRenderedPageBreak/>
              <w:t>c</w:t>
            </w:r>
          </w:p>
        </w:tc>
        <w:tc>
          <w:tcPr>
            <w:tcW w:w="1527" w:type="dxa"/>
            <w:vAlign w:val="center"/>
          </w:tcPr>
          <w:p w14:paraId="22504102" w14:textId="24E6CC47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7BDA9C3A" w14:textId="7FF16EBE" w:rsidR="00037DD2" w:rsidRPr="00212626" w:rsidRDefault="00037DD2" w:rsidP="00D53E2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otEx5098, otEx5099, otEx5100</w:t>
            </w:r>
          </w:p>
        </w:tc>
        <w:tc>
          <w:tcPr>
            <w:tcW w:w="1559" w:type="dxa"/>
            <w:vAlign w:val="center"/>
          </w:tcPr>
          <w:p w14:paraId="0CA8473F" w14:textId="2373828B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 w:rsidRPr="00EF51ED">
              <w:rPr>
                <w:sz w:val="20"/>
                <w:szCs w:val="20"/>
              </w:rPr>
              <w:t>Serrano-</w:t>
            </w:r>
            <w:proofErr w:type="spellStart"/>
            <w:r w:rsidRPr="00EF51ED">
              <w:rPr>
                <w:sz w:val="20"/>
                <w:szCs w:val="20"/>
              </w:rPr>
              <w:t>Saiz</w:t>
            </w:r>
            <w:proofErr w:type="spellEnd"/>
            <w:r w:rsidRPr="00EF51ED">
              <w:rPr>
                <w:sz w:val="20"/>
                <w:szCs w:val="20"/>
              </w:rPr>
              <w:t xml:space="preserve"> et al 2013</w:t>
            </w:r>
          </w:p>
        </w:tc>
      </w:tr>
      <w:tr w:rsidR="00037DD2" w:rsidRPr="00BC3A08" w14:paraId="552C4A90" w14:textId="77777777" w:rsidTr="001A30D0">
        <w:tc>
          <w:tcPr>
            <w:tcW w:w="1980" w:type="dxa"/>
            <w:vAlign w:val="center"/>
          </w:tcPr>
          <w:p w14:paraId="6341BAD9" w14:textId="56CE658E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eat-4prom2</w:t>
            </w:r>
            <w:r w:rsidRPr="00725F29">
              <w:rPr>
                <w:rFonts w:ascii="Symbol" w:hAnsi="Symbol"/>
                <w:i/>
                <w:sz w:val="20"/>
                <w:szCs w:val="20"/>
              </w:rPr>
              <w:t></w:t>
            </w:r>
            <w:r w:rsidRPr="00212626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14:paraId="4818D14D" w14:textId="3BDA925B" w:rsidR="00037DD2" w:rsidRPr="002F6C3F" w:rsidRDefault="00037DD2" w:rsidP="00586F8F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</w:t>
            </w:r>
            <w:r w:rsidR="007E2127" w:rsidRPr="005A1D2E">
              <w:rPr>
                <w:sz w:val="20"/>
                <w:szCs w:val="20"/>
              </w:rPr>
              <w:t>600</w:t>
            </w:r>
          </w:p>
        </w:tc>
        <w:tc>
          <w:tcPr>
            <w:tcW w:w="6378" w:type="dxa"/>
          </w:tcPr>
          <w:p w14:paraId="6BAA0C3E" w14:textId="0E5AAFD9" w:rsidR="00037DD2" w:rsidRPr="00EF51ED" w:rsidRDefault="00037DD2">
            <w:pPr>
              <w:rPr>
                <w:sz w:val="20"/>
                <w:szCs w:val="20"/>
              </w:rPr>
            </w:pPr>
            <w:r w:rsidRPr="0085483F">
              <w:rPr>
                <w:sz w:val="20"/>
                <w:szCs w:val="20"/>
              </w:rPr>
              <w:t>cggtagagttgctgaacacagtcgccggcaaaattttttaattttctgcaaatttgaaattcttttgcgggtttttagttatggttctaatagtggttaaaagtcattataaaacacttcaattttttgtaatgctttcattcgcagtcgtgaagtcgtgaaaactcagttttcacctatcctaactttggaagtcgtccaaaaa</w:t>
            </w:r>
            <w:r w:rsidRPr="007504AD">
              <w:rPr>
                <w:color w:val="FF0000"/>
                <w:sz w:val="20"/>
                <w:szCs w:val="20"/>
              </w:rPr>
              <w:t>attattttaat</w:t>
            </w:r>
            <w:r w:rsidRPr="0085483F">
              <w:rPr>
                <w:sz w:val="20"/>
                <w:szCs w:val="20"/>
              </w:rPr>
              <w:t>tctacaattttatatttctttttaaacatacgatgtgatcaatcctacatcaattctgcaaatttctcacattcttggaagcttggtaatttatcagactttgactgaaaatttgaaaaaaaattcagtaatttttggagatccctttaaatattattctagcattgccatatagaataattgcaaaattcaattggtttcctagaaagaaaattagataatcttatgaaagagaacctaaccacaacaggtgttaaatattgatttaaacactaaaaaaagtctctccttctacctctcttctcatagctttcatgtcttgaagcttttcggttaattcgagcggaagacttatcaaggtacgtcattttcaattacttgtatacatctctcagcttcttctaattttccatgtacatcttagatattcttttttcagcgacttgatattaggaagttttgtgttttcaattttaaagttggattaatatagaataccagtctttaaacacaaaccaacaagggttcaatatcaaaatagaaaccgaaaaaaaatatcgaaaactgaaaaaatcaaatacatatctaaagcaagctattcgagaaatatttatgcattataacaactatgcagcgcttatatctttatttttcaacaagtgttccagcaacgagagtctcttcaccaaaaagccatctatcaaaaaccaggcagtgagtcctagaaccaagcttgtcagaagacaagtgcatgtataaataagtagtaaaagacgggtgggacccagcgcggtgagtagtagatcataaaaaagtgactgaaaagaaggggcgtttccttttctttattacctcttcctctacttcttctcatctcaacttgctttttccttcctcttacaacaactccatcatcatcatcatcattttcagaaacc</w:t>
            </w:r>
          </w:p>
        </w:tc>
        <w:tc>
          <w:tcPr>
            <w:tcW w:w="1527" w:type="dxa"/>
            <w:vAlign w:val="center"/>
          </w:tcPr>
          <w:p w14:paraId="75A49890" w14:textId="45377FA2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467DB7D6" w14:textId="7142C79D" w:rsidR="00037DD2" w:rsidRPr="00212626" w:rsidRDefault="00037DD2" w:rsidP="00D53E2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otEx5316, otEx5317</w:t>
            </w:r>
          </w:p>
        </w:tc>
        <w:tc>
          <w:tcPr>
            <w:tcW w:w="1559" w:type="dxa"/>
            <w:vAlign w:val="center"/>
          </w:tcPr>
          <w:p w14:paraId="5FAF4031" w14:textId="2DF355F1" w:rsidR="00037DD2" w:rsidRPr="0016041F" w:rsidRDefault="00037DD2" w:rsidP="00725F29">
            <w:pPr>
              <w:jc w:val="center"/>
              <w:rPr>
                <w:color w:val="000000" w:themeColor="text1"/>
                <w:sz w:val="20"/>
                <w:szCs w:val="20"/>
                <w:lang w:val="es-ES"/>
              </w:rPr>
            </w:pPr>
            <w:r w:rsidRPr="0016041F">
              <w:rPr>
                <w:color w:val="000000" w:themeColor="text1"/>
                <w:sz w:val="20"/>
                <w:szCs w:val="20"/>
                <w:lang w:val="es-ES"/>
              </w:rPr>
              <w:t>Serrano-Saiz et al 2013;</w:t>
            </w:r>
          </w:p>
          <w:p w14:paraId="60025964" w14:textId="1714A9DC" w:rsidR="00037DD2" w:rsidRPr="0016041F" w:rsidRDefault="00037DD2" w:rsidP="0016041F">
            <w:pPr>
              <w:jc w:val="center"/>
              <w:rPr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16041F">
              <w:rPr>
                <w:color w:val="000000" w:themeColor="text1"/>
                <w:sz w:val="20"/>
                <w:szCs w:val="20"/>
                <w:lang w:val="es-ES"/>
              </w:rPr>
              <w:t>Masoudi</w:t>
            </w:r>
            <w:proofErr w:type="spellEnd"/>
            <w:r w:rsidRPr="0016041F">
              <w:rPr>
                <w:color w:val="000000" w:themeColor="text1"/>
                <w:sz w:val="20"/>
                <w:szCs w:val="20"/>
                <w:lang w:val="es-ES"/>
              </w:rPr>
              <w:t xml:space="preserve"> et al</w:t>
            </w:r>
            <w:r w:rsidR="0016041F">
              <w:rPr>
                <w:color w:val="000000" w:themeColor="text1"/>
                <w:sz w:val="20"/>
                <w:szCs w:val="20"/>
                <w:lang w:val="es-ES"/>
              </w:rPr>
              <w:t>. 2018</w:t>
            </w:r>
          </w:p>
        </w:tc>
      </w:tr>
      <w:tr w:rsidR="00037DD2" w:rsidRPr="00BC3A08" w14:paraId="0483BE8D" w14:textId="77777777" w:rsidTr="001A30D0">
        <w:tc>
          <w:tcPr>
            <w:tcW w:w="1980" w:type="dxa"/>
            <w:vAlign w:val="center"/>
          </w:tcPr>
          <w:p w14:paraId="1F354C1C" w14:textId="6C9F9EE7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eat-4prom2</w:t>
            </w:r>
            <w:r w:rsidRPr="00725F29">
              <w:rPr>
                <w:rFonts w:ascii="Symbol" w:hAnsi="Symbol"/>
                <w:i/>
                <w:sz w:val="20"/>
                <w:szCs w:val="20"/>
              </w:rPr>
              <w:t></w:t>
            </w:r>
            <w:r w:rsidRPr="00212626"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14:paraId="70579827" w14:textId="05D328D8" w:rsidR="00037DD2" w:rsidRPr="005A1D2E" w:rsidRDefault="007E2127" w:rsidP="007E1441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pOH601</w:t>
            </w:r>
          </w:p>
        </w:tc>
        <w:tc>
          <w:tcPr>
            <w:tcW w:w="6378" w:type="dxa"/>
          </w:tcPr>
          <w:p w14:paraId="5AB580D2" w14:textId="7B225D06" w:rsidR="00037DD2" w:rsidRPr="00EF51ED" w:rsidRDefault="00037DD2">
            <w:pPr>
              <w:rPr>
                <w:sz w:val="20"/>
                <w:szCs w:val="20"/>
              </w:rPr>
            </w:pPr>
            <w:r w:rsidRPr="0085483F">
              <w:rPr>
                <w:sz w:val="20"/>
                <w:szCs w:val="20"/>
              </w:rPr>
              <w:t>cggtagagttgctgaacacagtcgccggcaaaattttttaattttctgcaaatttgaaattcttttgcgggtttttagttatggttctaatagtggttaaaagtcattataaaacacttcaattttttgtaatgctttcattcgcagtcgtgaagtcgtgaaaactcagttttcacctatcctaactttggaagtcgtccaaaaaattattttaattctacaattttatatttctttttaaacatacgatgtgatcaatcctacatcaattctgcaaatttctcacattcttggaagcttggtaatttatcagactttgactgaaaatttgaaaaaaaattcagtaatttttggagatccctttaaatattattctagcattgccatatagaataattgcaaaattcaattggtttcctagaaagaaa</w:t>
            </w:r>
            <w:r w:rsidRPr="00330951">
              <w:rPr>
                <w:color w:val="FF0000"/>
                <w:sz w:val="20"/>
                <w:szCs w:val="20"/>
              </w:rPr>
              <w:t>attagataat</w:t>
            </w:r>
            <w:r w:rsidRPr="0085483F">
              <w:rPr>
                <w:sz w:val="20"/>
                <w:szCs w:val="20"/>
              </w:rPr>
              <w:t>cttatgaaagagaacctaaccacaacaggtgttaaatattgatttaaacactaaaaaaagtctctccttctacctctcttctcatagctttcatgtcttgaagcttttcggttaattcgagcggaagacttatcaaggtacgtcattttcaattacttgtatacatctctcagcttcttctaattttccatgtacatcttagatattcttttttcagcgacttgatattaggaagttttgtgttttcaattttaaagttggattaatatagaataccagtctttaaacacaaaccaacaagggttcaatatcaaaatagaaaccgaaaaaaaatatcgaaaactgaaaaaatcaaatacatatctaaagcaagctattcgagaaatatttatgcattataacaactatgcagcgcttatatctttatttttcaacaagtgttccagcaacgagagtctcttcaccaaaaagccatctatcaaaaaccaggcagtgagtcctagaaccaagcttgtcagaagacaagtgcatgtataaataagtagtaaaagacgggtgggacccagcgcggtgagtagtagatcataaaaaagtgactgaaaagaaggggcgtttccttttctttattacctcttcctctacttcttctcatctcaacttgctttttccttcctcttacaacaactccatcatcatcatcatcattttcagaaacc</w:t>
            </w:r>
          </w:p>
        </w:tc>
        <w:tc>
          <w:tcPr>
            <w:tcW w:w="1527" w:type="dxa"/>
            <w:vAlign w:val="center"/>
          </w:tcPr>
          <w:p w14:paraId="001BF067" w14:textId="7D283A65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3974BE6F" w14:textId="77777777" w:rsidR="00037DD2" w:rsidRDefault="00037DD2" w:rsidP="00D53E2D">
            <w:pPr>
              <w:tabs>
                <w:tab w:val="left" w:pos="1206"/>
              </w:tabs>
              <w:ind w:left="1116" w:hanging="111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otEx7194,</w:t>
            </w:r>
          </w:p>
          <w:p w14:paraId="4AE2596A" w14:textId="39602B95" w:rsidR="00037DD2" w:rsidRPr="00212626" w:rsidRDefault="00037DD2" w:rsidP="00D53E2D">
            <w:pPr>
              <w:tabs>
                <w:tab w:val="left" w:pos="1206"/>
              </w:tabs>
              <w:ind w:left="1116" w:hanging="111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otEx7195</w:t>
            </w:r>
          </w:p>
        </w:tc>
        <w:tc>
          <w:tcPr>
            <w:tcW w:w="1559" w:type="dxa"/>
            <w:vAlign w:val="center"/>
          </w:tcPr>
          <w:p w14:paraId="264A758C" w14:textId="77777777" w:rsidR="00037DD2" w:rsidRPr="0016041F" w:rsidRDefault="00037DD2" w:rsidP="00725F29">
            <w:pPr>
              <w:jc w:val="center"/>
              <w:rPr>
                <w:color w:val="000000" w:themeColor="text1"/>
                <w:sz w:val="20"/>
                <w:szCs w:val="20"/>
                <w:lang w:val="es-ES"/>
              </w:rPr>
            </w:pPr>
            <w:r w:rsidRPr="0016041F">
              <w:rPr>
                <w:color w:val="000000" w:themeColor="text1"/>
                <w:sz w:val="20"/>
                <w:szCs w:val="20"/>
                <w:lang w:val="es-ES"/>
              </w:rPr>
              <w:t>Serrano-Saiz et al 2013;</w:t>
            </w:r>
          </w:p>
          <w:p w14:paraId="688D019C" w14:textId="58E3F4B5" w:rsidR="00037DD2" w:rsidRPr="0016041F" w:rsidRDefault="0016041F" w:rsidP="00725F29">
            <w:pPr>
              <w:jc w:val="center"/>
              <w:rPr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16041F">
              <w:rPr>
                <w:color w:val="000000" w:themeColor="text1"/>
                <w:sz w:val="20"/>
                <w:szCs w:val="20"/>
                <w:lang w:val="es-ES"/>
              </w:rPr>
              <w:t>Masoudi</w:t>
            </w:r>
            <w:proofErr w:type="spellEnd"/>
            <w:r w:rsidRPr="0016041F">
              <w:rPr>
                <w:color w:val="000000" w:themeColor="text1"/>
                <w:sz w:val="20"/>
                <w:szCs w:val="20"/>
                <w:lang w:val="es-ES"/>
              </w:rPr>
              <w:t xml:space="preserve"> et al</w:t>
            </w:r>
            <w:r>
              <w:rPr>
                <w:color w:val="000000" w:themeColor="text1"/>
                <w:sz w:val="20"/>
                <w:szCs w:val="20"/>
                <w:lang w:val="es-ES"/>
              </w:rPr>
              <w:t>. 2018</w:t>
            </w:r>
          </w:p>
        </w:tc>
      </w:tr>
      <w:tr w:rsidR="00037DD2" w14:paraId="20115483" w14:textId="77777777" w:rsidTr="001A30D0">
        <w:tc>
          <w:tcPr>
            <w:tcW w:w="1980" w:type="dxa"/>
            <w:vAlign w:val="center"/>
          </w:tcPr>
          <w:p w14:paraId="4D31EAE2" w14:textId="4EBA70DB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eat-4prom4</w:t>
            </w:r>
          </w:p>
        </w:tc>
        <w:tc>
          <w:tcPr>
            <w:tcW w:w="1276" w:type="dxa"/>
            <w:vAlign w:val="center"/>
          </w:tcPr>
          <w:p w14:paraId="020540AA" w14:textId="7153F598" w:rsidR="00037DD2" w:rsidRPr="002F6C3F" w:rsidRDefault="00037DD2" w:rsidP="007E1441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</w:t>
            </w:r>
            <w:r w:rsidR="007E2127" w:rsidRPr="005A1D2E">
              <w:rPr>
                <w:sz w:val="20"/>
                <w:szCs w:val="20"/>
              </w:rPr>
              <w:t>602</w:t>
            </w:r>
          </w:p>
        </w:tc>
        <w:tc>
          <w:tcPr>
            <w:tcW w:w="6378" w:type="dxa"/>
          </w:tcPr>
          <w:p w14:paraId="0F0CBAC5" w14:textId="6B74FC70" w:rsidR="00037DD2" w:rsidRPr="00EF51ED" w:rsidRDefault="00037DD2">
            <w:pPr>
              <w:rPr>
                <w:sz w:val="20"/>
                <w:szCs w:val="20"/>
              </w:rPr>
            </w:pPr>
            <w:r w:rsidRPr="00724D65">
              <w:rPr>
                <w:sz w:val="20"/>
                <w:szCs w:val="20"/>
              </w:rPr>
              <w:t>cgttcttccgaatcctcggagctcagtttgaaattgctgctctatgcttacaaccttgctacatatattacagaattttagattcaaaacttaaatcttaaaagttgaatagttaattgagcaatatattttttttggaattttgagaacacttaaaactagaacccaaaatttctcaacaattttttatggcgattcaaaatttctaataaaacggtctaccattttgagtctattatagccgaaaatctccaatgtgactgtgacttcttaaaactactaaaacattatttgtccatttacatcttcctaaaaccgtatatcatcaaaaacattcacaa</w:t>
            </w:r>
            <w:r w:rsidRPr="00724D65">
              <w:rPr>
                <w:sz w:val="20"/>
                <w:szCs w:val="20"/>
              </w:rPr>
              <w:lastRenderedPageBreak/>
              <w:t>aatccgaaaaatgagacaaaaatttttttttgattgttattgcaataaatctaataaaaatattcatatattgcctggcgccccccatatctccatttccggtcccatcacccccacacctccaagattgataggtggctataagcattttttgcatttgaatgtgttgcaccagtagtcatcatcatcattatctaaactgacgtgatagtagggggctttctagaagtcgattttctattaatgtcaacttcattcg</w:t>
            </w:r>
          </w:p>
        </w:tc>
        <w:tc>
          <w:tcPr>
            <w:tcW w:w="1527" w:type="dxa"/>
            <w:vAlign w:val="center"/>
          </w:tcPr>
          <w:p w14:paraId="7665C2CC" w14:textId="6A2470D7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0E8709DE" w14:textId="77777777" w:rsidR="00037DD2" w:rsidRPr="00841A7D" w:rsidRDefault="00037DD2" w:rsidP="00D53E2D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38EF04E5" w14:textId="6D925147" w:rsidR="00037DD2" w:rsidRPr="00212626" w:rsidRDefault="00037DD2" w:rsidP="00D53E2D">
            <w:pPr>
              <w:jc w:val="center"/>
              <w:rPr>
                <w:i/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vAlign w:val="center"/>
          </w:tcPr>
          <w:p w14:paraId="449B978A" w14:textId="4BF7AA1D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 w:rsidRPr="00EF51ED">
              <w:rPr>
                <w:sz w:val="20"/>
                <w:szCs w:val="20"/>
              </w:rPr>
              <w:t>Serrano-</w:t>
            </w:r>
            <w:proofErr w:type="spellStart"/>
            <w:r w:rsidRPr="00EF51ED">
              <w:rPr>
                <w:sz w:val="20"/>
                <w:szCs w:val="20"/>
              </w:rPr>
              <w:t>Saiz</w:t>
            </w:r>
            <w:proofErr w:type="spellEnd"/>
            <w:r w:rsidRPr="00EF51ED">
              <w:rPr>
                <w:sz w:val="20"/>
                <w:szCs w:val="20"/>
              </w:rPr>
              <w:t xml:space="preserve"> et al 2013</w:t>
            </w:r>
          </w:p>
        </w:tc>
      </w:tr>
      <w:tr w:rsidR="00037DD2" w14:paraId="68EE8EA5" w14:textId="77777777" w:rsidTr="001A30D0">
        <w:tc>
          <w:tcPr>
            <w:tcW w:w="1980" w:type="dxa"/>
            <w:vAlign w:val="center"/>
          </w:tcPr>
          <w:p w14:paraId="53E3F516" w14:textId="2DCE5685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eat-4prom5</w:t>
            </w:r>
          </w:p>
        </w:tc>
        <w:tc>
          <w:tcPr>
            <w:tcW w:w="1276" w:type="dxa"/>
            <w:vAlign w:val="center"/>
          </w:tcPr>
          <w:p w14:paraId="578BB948" w14:textId="035E8647" w:rsidR="00037DD2" w:rsidRPr="002F6C3F" w:rsidRDefault="00037DD2" w:rsidP="007E1441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</w:t>
            </w:r>
            <w:r w:rsidR="007E2127" w:rsidRPr="005A1D2E">
              <w:rPr>
                <w:sz w:val="20"/>
                <w:szCs w:val="20"/>
              </w:rPr>
              <w:t>603</w:t>
            </w:r>
          </w:p>
        </w:tc>
        <w:tc>
          <w:tcPr>
            <w:tcW w:w="6378" w:type="dxa"/>
          </w:tcPr>
          <w:p w14:paraId="6B3E427A" w14:textId="1E8E637F" w:rsidR="00037DD2" w:rsidRPr="00EF51ED" w:rsidRDefault="00037DD2">
            <w:pPr>
              <w:rPr>
                <w:sz w:val="20"/>
                <w:szCs w:val="20"/>
              </w:rPr>
            </w:pPr>
            <w:r w:rsidRPr="0089496E">
              <w:rPr>
                <w:sz w:val="20"/>
                <w:szCs w:val="20"/>
              </w:rPr>
              <w:t>atcacttgtctaggagaatatattctagctattcaattagtttggatatattatgactgaaaactcgggccaagttttacaaactcatagatcaatataaaatatccggatgcaacctgaccattaatagaaaacaatattagagataactgtgtggtgttcatttgttgatatgcttttcgtacatatgtacttttcatatacctcttgcaaattgttatgcatctaatcacctttatccatgaagaaagcgatattcttggcaagaaaagttttgtgcttcctcccgactgcgtgctaaaagccaaataaattatcgcgccgaggactcgagactgactgaataattttatttatgtgtttcccttctcctgacgtgtcgcaattactttttccctgtgtgtgtgtgtgtgtgaggtgaaaggcgtcgccgtcgagtgtgtgtgtgtgtgtgctcggagagccgtaattcaaaacttgttgaaaaagctgtgtgtgggggcacaagtcactagaaaaattgagaggttgaaaggtttttgagagaacaaccgaaaaaggtgacgatttatgagttggaaaggtctggggtgccatccgtctatttccagaatgaagtagatctgacaaagggataaacttgaagtttgtcattttgacaaaatatcaaccatatttgataaattagaattcaaggttttgaaaatttggttaaagcgttcgattctaaaccaaaggtcatcagtaaaaattattttttatccaatctatattctatggttgaggtgaaaagttcgtcagtaggaatcttgtataaaaccgctcctatatagtgctaaaatacccaatcaaagaaacactttttggaaacgtttttttgaaagttttttttaagtgaaagtcgaccaaaaatttttttcatgatctcttttttctatttaacctaggagttcctaggagttcgaaactgcagcaatgatcgaactttctcaaaattccagatttttgaaaaacttgccagtttaccaaatcgttgactggaagttttgagaaatccaaaattttgagctgttttttttagtgatatttagtgatgaccgtatttaaaaactgaaactttaaaaaaacatcaattttctaagttcatccctcactaaagagacgcagatatggtgattcgaagagcctacaaaactactaccaacaacacatatttcccgtttaatcaactaatgagattttcatgttcttttcattgtcgcgcattgactgcttacacctttttcttatgtttgtttatgttcatgtaagcaaaaagaatgaacaagtcggtgacttcagatgactacgttcttccgaatcctcggagctcagtttgaaattgctgctctatg</w:t>
            </w:r>
          </w:p>
        </w:tc>
        <w:tc>
          <w:tcPr>
            <w:tcW w:w="1527" w:type="dxa"/>
            <w:vAlign w:val="center"/>
          </w:tcPr>
          <w:p w14:paraId="4E893B54" w14:textId="16E201C1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01B5ECD9" w14:textId="26152D60" w:rsidR="00037DD2" w:rsidRPr="00212626" w:rsidRDefault="00037DD2" w:rsidP="00D53E2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otEx5292, otEx5293, otEx5294</w:t>
            </w:r>
          </w:p>
        </w:tc>
        <w:tc>
          <w:tcPr>
            <w:tcW w:w="1559" w:type="dxa"/>
            <w:vAlign w:val="center"/>
          </w:tcPr>
          <w:p w14:paraId="3B4BE074" w14:textId="7745F32C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 w:rsidRPr="00EF51ED">
              <w:rPr>
                <w:sz w:val="20"/>
                <w:szCs w:val="20"/>
              </w:rPr>
              <w:t>Serrano-</w:t>
            </w:r>
            <w:proofErr w:type="spellStart"/>
            <w:r w:rsidRPr="00EF51ED">
              <w:rPr>
                <w:sz w:val="20"/>
                <w:szCs w:val="20"/>
              </w:rPr>
              <w:t>Saiz</w:t>
            </w:r>
            <w:proofErr w:type="spellEnd"/>
            <w:r w:rsidRPr="00EF51ED">
              <w:rPr>
                <w:sz w:val="20"/>
                <w:szCs w:val="20"/>
              </w:rPr>
              <w:t xml:space="preserve"> et al 2013</w:t>
            </w:r>
          </w:p>
        </w:tc>
      </w:tr>
      <w:tr w:rsidR="00037DD2" w14:paraId="1783B4F5" w14:textId="77777777" w:rsidTr="001A30D0">
        <w:tc>
          <w:tcPr>
            <w:tcW w:w="1980" w:type="dxa"/>
            <w:vAlign w:val="center"/>
          </w:tcPr>
          <w:p w14:paraId="22E32BE1" w14:textId="5DB9A661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</w:t>
            </w:r>
            <w:proofErr w:type="gramStart"/>
            <w:r w:rsidRPr="00212626">
              <w:rPr>
                <w:i/>
                <w:sz w:val="20"/>
                <w:szCs w:val="20"/>
              </w:rPr>
              <w:t>6</w:t>
            </w:r>
            <w:r>
              <w:rPr>
                <w:i/>
                <w:sz w:val="20"/>
                <w:szCs w:val="20"/>
              </w:rPr>
              <w:t>::</w:t>
            </w:r>
            <w:proofErr w:type="spellStart"/>
            <w:proofErr w:type="gramEnd"/>
            <w:r>
              <w:rPr>
                <w:i/>
                <w:sz w:val="20"/>
                <w:szCs w:val="20"/>
              </w:rPr>
              <w:t>gfp</w:t>
            </w:r>
            <w:proofErr w:type="spellEnd"/>
          </w:p>
        </w:tc>
        <w:tc>
          <w:tcPr>
            <w:tcW w:w="1276" w:type="dxa"/>
            <w:vAlign w:val="center"/>
          </w:tcPr>
          <w:p w14:paraId="6371FBB5" w14:textId="68329FF4" w:rsidR="00037DD2" w:rsidRPr="002F6C3F" w:rsidRDefault="00037DD2" w:rsidP="007E1441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</w:t>
            </w:r>
            <w:r w:rsidR="007E2127" w:rsidRPr="005A1D2E">
              <w:rPr>
                <w:sz w:val="20"/>
                <w:szCs w:val="20"/>
              </w:rPr>
              <w:t>604</w:t>
            </w:r>
          </w:p>
        </w:tc>
        <w:tc>
          <w:tcPr>
            <w:tcW w:w="6378" w:type="dxa"/>
          </w:tcPr>
          <w:p w14:paraId="00172BB6" w14:textId="264FEE34" w:rsidR="00037DD2" w:rsidRPr="00EF51ED" w:rsidRDefault="00037DD2">
            <w:pPr>
              <w:rPr>
                <w:sz w:val="20"/>
                <w:szCs w:val="20"/>
              </w:rPr>
            </w:pPr>
            <w:r w:rsidRPr="00F2168B">
              <w:rPr>
                <w:sz w:val="20"/>
                <w:szCs w:val="20"/>
              </w:rPr>
              <w:t>gatatctagtaaaagaggatgcgctaatccgatcgttgtgcttaaatctgagcaaagtggaggaaagaagagagatagaaaaagagccatcaacactcattttcactttttttgacattcatcataatccctgatactggtggacttctttcggatattgttttttacatttatttcgaatttgtcattttttataagcccaggtttgcatttttttttaaagttattacagctggaattttgggattttcctgttttcaactgaagtaatgtactgaaaatagcaaaattatttcttcaactaactgtaactttttgaaactctgcataaaaacagtagcttttgaaatatagactttaaaactttcgaataaatttttctaattttccactcacaatactcaaactataatactcaaacttataatactcaaactaacaaacctcaaaaaattaatgaagtacttaaacgaaacctgtaactttaagaagttcatgcaactggctttctgagatcacagaaattctgccaatttggattctaaatctgaaaattttgcatctgaaaacttggcaccaatcatttacgattccatatctcccttgaaaaagctatatgaaaacttgatctgggttcagtacacaatcttcagactcttcagtccaggcctaaagaccaaacgggcaaattttttggttttgagaagctgaagcgctgaagaaagtgtactattttcgtcaaggctacaatccgtctagtggttcattgccaaacaaagttttaaaaatctaaaaactatcaatcctaatgttctttttctaacattcagccagagaaacgcttcacactctgtattttccaaaatttattgcagaattgaatgtttattacatgtttagttgatatc</w:t>
            </w:r>
          </w:p>
        </w:tc>
        <w:tc>
          <w:tcPr>
            <w:tcW w:w="1527" w:type="dxa"/>
            <w:vAlign w:val="center"/>
          </w:tcPr>
          <w:p w14:paraId="13F497D9" w14:textId="4C770568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29721230" w14:textId="7054EF24" w:rsidR="00037DD2" w:rsidRPr="00212626" w:rsidRDefault="00037DD2" w:rsidP="00D53E2D">
            <w:pPr>
              <w:ind w:left="-414" w:firstLine="414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otIs362</w:t>
            </w:r>
          </w:p>
        </w:tc>
        <w:tc>
          <w:tcPr>
            <w:tcW w:w="1559" w:type="dxa"/>
            <w:vAlign w:val="center"/>
          </w:tcPr>
          <w:p w14:paraId="18307EF8" w14:textId="57FD7791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 w:rsidRPr="00EF51ED">
              <w:rPr>
                <w:sz w:val="20"/>
                <w:szCs w:val="20"/>
              </w:rPr>
              <w:t>Serrano-</w:t>
            </w:r>
            <w:proofErr w:type="spellStart"/>
            <w:r w:rsidRPr="00EF51ED">
              <w:rPr>
                <w:sz w:val="20"/>
                <w:szCs w:val="20"/>
              </w:rPr>
              <w:t>Saiz</w:t>
            </w:r>
            <w:proofErr w:type="spellEnd"/>
            <w:r w:rsidRPr="00EF51ED">
              <w:rPr>
                <w:sz w:val="20"/>
                <w:szCs w:val="20"/>
              </w:rPr>
              <w:t xml:space="preserve"> et al 2013</w:t>
            </w:r>
          </w:p>
        </w:tc>
      </w:tr>
      <w:tr w:rsidR="00037DD2" w14:paraId="4A3CC556" w14:textId="77777777" w:rsidTr="001A30D0">
        <w:tc>
          <w:tcPr>
            <w:tcW w:w="1980" w:type="dxa"/>
            <w:vAlign w:val="center"/>
          </w:tcPr>
          <w:p w14:paraId="32C1CBB5" w14:textId="4676FC4B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</w:t>
            </w:r>
            <w:proofErr w:type="gramStart"/>
            <w:r w:rsidRPr="00212626">
              <w:rPr>
                <w:i/>
                <w:sz w:val="20"/>
                <w:szCs w:val="20"/>
              </w:rPr>
              <w:t>7</w:t>
            </w:r>
            <w:r>
              <w:rPr>
                <w:i/>
                <w:sz w:val="20"/>
                <w:szCs w:val="20"/>
              </w:rPr>
              <w:t>::</w:t>
            </w:r>
            <w:proofErr w:type="spellStart"/>
            <w:proofErr w:type="gramEnd"/>
            <w:r>
              <w:rPr>
                <w:i/>
                <w:sz w:val="20"/>
                <w:szCs w:val="20"/>
              </w:rPr>
              <w:t>gfp</w:t>
            </w:r>
            <w:proofErr w:type="spellEnd"/>
          </w:p>
        </w:tc>
        <w:tc>
          <w:tcPr>
            <w:tcW w:w="1276" w:type="dxa"/>
            <w:vAlign w:val="center"/>
          </w:tcPr>
          <w:p w14:paraId="6ACD59F6" w14:textId="33E35B51" w:rsidR="00037DD2" w:rsidRPr="002F6C3F" w:rsidRDefault="00037DD2" w:rsidP="007E1441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</w:t>
            </w:r>
            <w:r w:rsidR="007E2127" w:rsidRPr="005A1D2E">
              <w:rPr>
                <w:sz w:val="20"/>
                <w:szCs w:val="20"/>
              </w:rPr>
              <w:t>605</w:t>
            </w:r>
          </w:p>
        </w:tc>
        <w:tc>
          <w:tcPr>
            <w:tcW w:w="6378" w:type="dxa"/>
          </w:tcPr>
          <w:p w14:paraId="4FB0BB24" w14:textId="26D23F26" w:rsidR="00037DD2" w:rsidRPr="00EF51ED" w:rsidRDefault="00037DD2">
            <w:pPr>
              <w:rPr>
                <w:sz w:val="20"/>
                <w:szCs w:val="20"/>
              </w:rPr>
            </w:pPr>
            <w:r w:rsidRPr="00C25120">
              <w:rPr>
                <w:sz w:val="20"/>
                <w:szCs w:val="20"/>
              </w:rPr>
              <w:t>atcatcagagcgtctagttgttatccttataaactttatgaattgttttgtcttattcataatccgtctgaatttttgttgatttagattttgctccgatgcgaatactgtacggtatccggtttcgacacatcaaatttttattaaatgcaaacggtgtgcacctttgaagtgtactgtaattttcaatcaaccatgtctgtggaattttct</w:t>
            </w:r>
            <w:r w:rsidRPr="00C25120">
              <w:rPr>
                <w:sz w:val="20"/>
                <w:szCs w:val="20"/>
              </w:rPr>
              <w:lastRenderedPageBreak/>
              <w:t>atgatttttcactacttggaaagtgagatataatttttctcgaaaaaagacttccagcttgagaaactcaaatttgtttcagattgtaaatctccaaaaattgaagaaatttctgaaaaaatgcagtcaaacctttgcaaaaacaatttcctattgtcattttcccgatcatatttccttgttcatcaatttcactctttgcttcttccgtttcgacttgaatttccttcaatgtcattggatcttctccacgaagaaatcaaaaccatagtttttattccctttttcatttattttctctaaaaactaaaatcataaaaacagcaaatgaaaaaaggaaaacactggttgatgatgatgatgatatgagggat</w:t>
            </w:r>
          </w:p>
        </w:tc>
        <w:tc>
          <w:tcPr>
            <w:tcW w:w="1527" w:type="dxa"/>
            <w:vAlign w:val="center"/>
          </w:tcPr>
          <w:p w14:paraId="4A082C7E" w14:textId="0D174FE9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369FC480" w14:textId="07960C5F" w:rsidR="00037DD2" w:rsidRPr="00212626" w:rsidRDefault="00037DD2" w:rsidP="00D53E2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otIs487</w:t>
            </w:r>
          </w:p>
        </w:tc>
        <w:tc>
          <w:tcPr>
            <w:tcW w:w="1559" w:type="dxa"/>
            <w:vAlign w:val="center"/>
          </w:tcPr>
          <w:p w14:paraId="2A423D77" w14:textId="5C0E2FB0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 w:rsidRPr="00EF51ED">
              <w:rPr>
                <w:sz w:val="20"/>
                <w:szCs w:val="20"/>
              </w:rPr>
              <w:t>Serrano-</w:t>
            </w:r>
            <w:proofErr w:type="spellStart"/>
            <w:r w:rsidRPr="00EF51ED">
              <w:rPr>
                <w:sz w:val="20"/>
                <w:szCs w:val="20"/>
              </w:rPr>
              <w:t>Saiz</w:t>
            </w:r>
            <w:proofErr w:type="spellEnd"/>
            <w:r w:rsidRPr="00EF51ED">
              <w:rPr>
                <w:sz w:val="20"/>
                <w:szCs w:val="20"/>
              </w:rPr>
              <w:t xml:space="preserve"> et al 2013</w:t>
            </w:r>
          </w:p>
        </w:tc>
      </w:tr>
      <w:tr w:rsidR="00037DD2" w14:paraId="42691B64" w14:textId="77777777" w:rsidTr="001A30D0">
        <w:tc>
          <w:tcPr>
            <w:tcW w:w="1980" w:type="dxa"/>
            <w:vAlign w:val="center"/>
          </w:tcPr>
          <w:p w14:paraId="186B5C8C" w14:textId="6FE2E4D3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eat-4prom7</w:t>
            </w:r>
            <w:r w:rsidRPr="00725F29">
              <w:rPr>
                <w:rFonts w:ascii="Symbol" w:hAnsi="Symbol"/>
                <w:i/>
                <w:sz w:val="20"/>
                <w:szCs w:val="20"/>
              </w:rPr>
              <w:t></w:t>
            </w:r>
            <w:r w:rsidRPr="00212626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3E0113C0" w14:textId="49836D2B" w:rsidR="00037DD2" w:rsidRPr="002F6C3F" w:rsidRDefault="00037DD2" w:rsidP="007E1441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</w:t>
            </w:r>
            <w:r w:rsidR="007E2127" w:rsidRPr="005A1D2E">
              <w:rPr>
                <w:sz w:val="20"/>
                <w:szCs w:val="20"/>
              </w:rPr>
              <w:t>606</w:t>
            </w:r>
          </w:p>
        </w:tc>
        <w:tc>
          <w:tcPr>
            <w:tcW w:w="6378" w:type="dxa"/>
          </w:tcPr>
          <w:p w14:paraId="69CA1457" w14:textId="6301254E" w:rsidR="00037DD2" w:rsidRPr="00EF51ED" w:rsidRDefault="00037DD2">
            <w:pPr>
              <w:rPr>
                <w:sz w:val="20"/>
                <w:szCs w:val="20"/>
              </w:rPr>
            </w:pPr>
            <w:r w:rsidRPr="00C25120">
              <w:rPr>
                <w:sz w:val="20"/>
                <w:szCs w:val="20"/>
              </w:rPr>
              <w:t>atcatcagagcgtctagttgttatccttataaactttatgaattgttttgtcttattca</w:t>
            </w:r>
            <w:r w:rsidRPr="00D601E6">
              <w:rPr>
                <w:color w:val="FF0000"/>
                <w:sz w:val="20"/>
                <w:szCs w:val="20"/>
              </w:rPr>
              <w:t>taat</w:t>
            </w:r>
            <w:r w:rsidRPr="00C25120">
              <w:rPr>
                <w:sz w:val="20"/>
                <w:szCs w:val="20"/>
              </w:rPr>
              <w:t>ccgtctgaatttttgttgatttagattttgctccgatgcgaatactgtacggtatccggtttcgacacatcaaatttttattaaatgcaaacggtgtgcacctttgaagtgtactgtaattttcaatcaaccatgtctgtggaattttctatgatttttcactacttggaaagtgagatataatttttctcgaaaaaagacttccagcttgagaaactcaaatttgtttcagattgtaaatctccaaaaattgaagaaatttctgaaaaaatgcagtcaaacctttgcaaaaacaatttcctattgtcattttcccgatcatatttccttgttcatcaatttcactctttgcttcttccgtttcgacttgaatttccttcaatgtcattggatcttctccacgaagaaatcaaaaccatagtttttattccctttttcatttattttctctaaaaactaaaatcataaaaacagcaaatgaaaaaaggaaaacactggttgatgatgatgatgatatgagggat</w:t>
            </w:r>
          </w:p>
        </w:tc>
        <w:tc>
          <w:tcPr>
            <w:tcW w:w="1527" w:type="dxa"/>
            <w:vAlign w:val="center"/>
          </w:tcPr>
          <w:p w14:paraId="087B3144" w14:textId="4969B2B8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125C93A5" w14:textId="77777777" w:rsidR="00037DD2" w:rsidRPr="00841A7D" w:rsidRDefault="00037DD2" w:rsidP="004971CA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791DA124" w14:textId="0498CE21" w:rsidR="00037DD2" w:rsidRPr="00841A7D" w:rsidRDefault="00037DD2" w:rsidP="004971CA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vAlign w:val="center"/>
          </w:tcPr>
          <w:p w14:paraId="00BBDF10" w14:textId="1070B980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paper</w:t>
            </w:r>
          </w:p>
        </w:tc>
      </w:tr>
      <w:tr w:rsidR="00037DD2" w14:paraId="58F30AF7" w14:textId="77777777" w:rsidTr="001A30D0">
        <w:tc>
          <w:tcPr>
            <w:tcW w:w="1980" w:type="dxa"/>
            <w:vAlign w:val="center"/>
          </w:tcPr>
          <w:p w14:paraId="554C961B" w14:textId="0D003EF8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eat-4prom7</w:t>
            </w:r>
            <w:r w:rsidRPr="00725F29">
              <w:rPr>
                <w:rFonts w:ascii="Symbol" w:hAnsi="Symbol"/>
                <w:i/>
                <w:sz w:val="20"/>
                <w:szCs w:val="20"/>
              </w:rPr>
              <w:t></w:t>
            </w:r>
            <w:r w:rsidRPr="00212626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4FD4A858" w14:textId="4F7146B7" w:rsidR="00037DD2" w:rsidRPr="002F6C3F" w:rsidRDefault="00037DD2" w:rsidP="007E1441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</w:t>
            </w:r>
            <w:r w:rsidR="007E2127" w:rsidRPr="005A1D2E">
              <w:rPr>
                <w:sz w:val="20"/>
                <w:szCs w:val="20"/>
              </w:rPr>
              <w:t>607</w:t>
            </w:r>
          </w:p>
        </w:tc>
        <w:tc>
          <w:tcPr>
            <w:tcW w:w="6378" w:type="dxa"/>
          </w:tcPr>
          <w:p w14:paraId="762779C0" w14:textId="4A5F949A" w:rsidR="00037DD2" w:rsidRPr="00EF51ED" w:rsidRDefault="00037DD2">
            <w:pPr>
              <w:rPr>
                <w:sz w:val="20"/>
                <w:szCs w:val="20"/>
              </w:rPr>
            </w:pPr>
            <w:r w:rsidRPr="00C25120">
              <w:rPr>
                <w:sz w:val="20"/>
                <w:szCs w:val="20"/>
              </w:rPr>
              <w:t>atcatcagagcgtctagttgttatccttataaactttatgaattgttttgtcttattcataatccgtctgaatttttgttgatttagattttgctccgatgcgaatactgtacggtatccggtttcgacacatcaaattttt</w:t>
            </w:r>
            <w:r w:rsidRPr="00D601E6">
              <w:rPr>
                <w:color w:val="FF0000"/>
                <w:sz w:val="20"/>
                <w:szCs w:val="20"/>
              </w:rPr>
              <w:t>atta</w:t>
            </w:r>
            <w:r w:rsidRPr="00C25120">
              <w:rPr>
                <w:sz w:val="20"/>
                <w:szCs w:val="20"/>
              </w:rPr>
              <w:t>aatgcaaacggtgtgcacctttgaagtgt</w:t>
            </w:r>
            <w:r w:rsidRPr="00D601E6">
              <w:rPr>
                <w:sz w:val="20"/>
                <w:szCs w:val="20"/>
              </w:rPr>
              <w:t>actgtaattttcaa</w:t>
            </w:r>
            <w:r w:rsidRPr="00C25120">
              <w:rPr>
                <w:sz w:val="20"/>
                <w:szCs w:val="20"/>
              </w:rPr>
              <w:t>tcaaccatgtctgtggaattttctatgatttttcactacttggaaagtgagatataatttttctcgaaaaaagacttccagcttgagaaactcaaatttgtttcagattgtaaatctccaaaaattgaagaaatttctgaaaaaatgcagtcaaacctttgcaaaaacaatttcctattgtcattttcccgatcatatttccttgttcatcaatttcactctttgcttcttccgtttcgacttgaatttccttcaatgtcattggatcttctccacgaagaaatcaaaaccatagtttttattccctttttcatttattttctctaaaaactaaaatcataaaaacagcaaatgaaaaaaggaaaacactggttgatgatgatgatgatatgagggat</w:t>
            </w:r>
          </w:p>
        </w:tc>
        <w:tc>
          <w:tcPr>
            <w:tcW w:w="1527" w:type="dxa"/>
            <w:vAlign w:val="center"/>
          </w:tcPr>
          <w:p w14:paraId="6376A2D3" w14:textId="50F734E5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75286967" w14:textId="77777777" w:rsidR="00037DD2" w:rsidRPr="00841A7D" w:rsidRDefault="00037DD2" w:rsidP="004971CA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59515E07" w14:textId="2A609512" w:rsidR="00037DD2" w:rsidRPr="00841A7D" w:rsidRDefault="00037DD2" w:rsidP="004971CA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vAlign w:val="center"/>
          </w:tcPr>
          <w:p w14:paraId="21912988" w14:textId="308441DF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paper</w:t>
            </w:r>
          </w:p>
        </w:tc>
      </w:tr>
      <w:tr w:rsidR="00037DD2" w14:paraId="52C682BC" w14:textId="77777777" w:rsidTr="001A30D0">
        <w:tc>
          <w:tcPr>
            <w:tcW w:w="1980" w:type="dxa"/>
            <w:vAlign w:val="center"/>
          </w:tcPr>
          <w:p w14:paraId="7EF88749" w14:textId="0A718DC8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eat-4prom7</w:t>
            </w:r>
            <w:r w:rsidRPr="00725F29">
              <w:rPr>
                <w:rFonts w:ascii="Symbol" w:hAnsi="Symbol"/>
                <w:i/>
                <w:sz w:val="20"/>
                <w:szCs w:val="20"/>
              </w:rPr>
              <w:t></w:t>
            </w:r>
            <w:r w:rsidRPr="00212626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56646A77" w14:textId="4BC8A09D" w:rsidR="00037DD2" w:rsidRPr="002F6C3F" w:rsidRDefault="00037DD2" w:rsidP="007E1441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</w:t>
            </w:r>
            <w:r w:rsidR="007E2127" w:rsidRPr="005A1D2E">
              <w:rPr>
                <w:sz w:val="20"/>
                <w:szCs w:val="20"/>
              </w:rPr>
              <w:t>608</w:t>
            </w:r>
          </w:p>
        </w:tc>
        <w:tc>
          <w:tcPr>
            <w:tcW w:w="6378" w:type="dxa"/>
          </w:tcPr>
          <w:p w14:paraId="1F6AE865" w14:textId="2C4B0DFD" w:rsidR="00037DD2" w:rsidRPr="00EF51ED" w:rsidRDefault="00037DD2">
            <w:pPr>
              <w:rPr>
                <w:sz w:val="20"/>
                <w:szCs w:val="20"/>
              </w:rPr>
            </w:pPr>
            <w:r w:rsidRPr="00C25120">
              <w:rPr>
                <w:sz w:val="20"/>
                <w:szCs w:val="20"/>
              </w:rPr>
              <w:t>atcatcagagcgtctagttgttatccttataaactttatgaattgttttgtcttattcataatccgtctgaatttttgttgatttagattttgctccgatgcgaatactgtacggtatccggtttcgacacatcaaatttttattaaatgcaaacggtgtgcacctttgaagtgtactg</w:t>
            </w:r>
            <w:r w:rsidRPr="00D601E6">
              <w:rPr>
                <w:color w:val="FF0000"/>
                <w:sz w:val="20"/>
                <w:szCs w:val="20"/>
              </w:rPr>
              <w:t>taat</w:t>
            </w:r>
            <w:r w:rsidRPr="00C25120">
              <w:rPr>
                <w:sz w:val="20"/>
                <w:szCs w:val="20"/>
              </w:rPr>
              <w:t>tttcaatcaaccatgtctgtggaattttctatgatttttcactacttggaaagtgagatataatttttctcgaaaaaagacttccagcttgagaaactcaaatttgtttcagattgtaaatctccaaaaattgaagaaatttctgaaaaaatgcagtcaaacctttgcaaaaacaatttcctattgtcattttcccgatcatatttccttgttcatcaatttcactctttgcttcttccgtttcgacttgaatttccttcaatgtcattggatcttctccacgaagaaatcaaaaccatagtttttattccctttttcatttattttctctaaaaactaaaatcataaaaacagcaaatgaaaaaaggaaaacactggttgatgatgatgatgatatgagggat</w:t>
            </w:r>
          </w:p>
        </w:tc>
        <w:tc>
          <w:tcPr>
            <w:tcW w:w="1527" w:type="dxa"/>
            <w:vAlign w:val="center"/>
          </w:tcPr>
          <w:p w14:paraId="63621B51" w14:textId="3AA3471C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5643A8BB" w14:textId="77777777" w:rsidR="00037DD2" w:rsidRPr="00841A7D" w:rsidRDefault="00037DD2" w:rsidP="004971CA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45BEEE35" w14:textId="7CACFBED" w:rsidR="00037DD2" w:rsidRPr="00841A7D" w:rsidRDefault="00037DD2" w:rsidP="004971CA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vAlign w:val="center"/>
          </w:tcPr>
          <w:p w14:paraId="48C543CA" w14:textId="5CDFCFB7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paper</w:t>
            </w:r>
          </w:p>
        </w:tc>
      </w:tr>
      <w:tr w:rsidR="00037DD2" w14:paraId="23693D9C" w14:textId="77777777" w:rsidTr="001A30D0">
        <w:tc>
          <w:tcPr>
            <w:tcW w:w="1980" w:type="dxa"/>
            <w:vAlign w:val="center"/>
          </w:tcPr>
          <w:p w14:paraId="249244C9" w14:textId="091EE941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eat-4prom7</w:t>
            </w:r>
            <w:r w:rsidRPr="00725F29">
              <w:rPr>
                <w:rFonts w:ascii="Symbol" w:hAnsi="Symbol"/>
                <w:i/>
                <w:sz w:val="20"/>
                <w:szCs w:val="20"/>
              </w:rPr>
              <w:t></w:t>
            </w:r>
            <w:r w:rsidRPr="00212626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12F7524E" w14:textId="74EB5C07" w:rsidR="00037DD2" w:rsidRPr="002F6C3F" w:rsidRDefault="00037DD2" w:rsidP="007E1441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</w:t>
            </w:r>
            <w:r w:rsidR="007E2127" w:rsidRPr="005A1D2E">
              <w:rPr>
                <w:sz w:val="20"/>
                <w:szCs w:val="20"/>
              </w:rPr>
              <w:t>609</w:t>
            </w:r>
          </w:p>
        </w:tc>
        <w:tc>
          <w:tcPr>
            <w:tcW w:w="6378" w:type="dxa"/>
          </w:tcPr>
          <w:p w14:paraId="1A65885F" w14:textId="655542FA" w:rsidR="00037DD2" w:rsidRPr="00EF51ED" w:rsidRDefault="00037DD2">
            <w:pPr>
              <w:rPr>
                <w:sz w:val="20"/>
                <w:szCs w:val="20"/>
              </w:rPr>
            </w:pPr>
            <w:r w:rsidRPr="00C25120">
              <w:rPr>
                <w:sz w:val="20"/>
                <w:szCs w:val="20"/>
              </w:rPr>
              <w:t>atcatcagagcgtctagttgttatccttataaactttatgaattgttttgtcttattcataatccgtctgaatttttgttgatttagattttgctccgatgcgaatactgtacggtatccggtttcgacacatcaaatttttattaaatgcaaacggtgtgcacctttgaagtgtactgtaattttcaatcaaccatgtctgtggaattttctatgatttttcactacttggaaagtgagata</w:t>
            </w:r>
            <w:r w:rsidRPr="00D601E6">
              <w:rPr>
                <w:color w:val="FF0000"/>
                <w:sz w:val="20"/>
                <w:szCs w:val="20"/>
              </w:rPr>
              <w:t>taat</w:t>
            </w:r>
            <w:r w:rsidRPr="00C25120">
              <w:rPr>
                <w:sz w:val="20"/>
                <w:szCs w:val="20"/>
              </w:rPr>
              <w:t>ttttctcgaaaaaagacttccagcttgagaaactcaaatttgtttcagattgtaaatctccaaaaattgaagaaatttctgaaaaaatgcagtcaaacctttgcaaaaacaatttcctattgtcattttcccgatcatatttccttgttcatcaatttcactctttgcttcttccgtttcgacttgaatttccttcaatgtcattggatcttctccacgaagaaatcaaaaccatagtttttattccctttttcatttattttctctaaaaactaaaatcataaaaacagcaaatgaaaaaaggaaaacactggttgatgatgatgatgatatgagggat</w:t>
            </w:r>
          </w:p>
        </w:tc>
        <w:tc>
          <w:tcPr>
            <w:tcW w:w="1527" w:type="dxa"/>
            <w:vAlign w:val="center"/>
          </w:tcPr>
          <w:p w14:paraId="442D6493" w14:textId="79954DF5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1349A5D1" w14:textId="77777777" w:rsidR="00037DD2" w:rsidRPr="00841A7D" w:rsidRDefault="00037DD2" w:rsidP="004971CA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1C7840DC" w14:textId="0B6AFA00" w:rsidR="00037DD2" w:rsidRPr="00841A7D" w:rsidRDefault="00037DD2" w:rsidP="004971CA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vAlign w:val="center"/>
          </w:tcPr>
          <w:p w14:paraId="4C5CE926" w14:textId="1130992B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paper</w:t>
            </w:r>
          </w:p>
        </w:tc>
      </w:tr>
      <w:tr w:rsidR="00037DD2" w14:paraId="075DB315" w14:textId="77777777" w:rsidTr="001A30D0">
        <w:tc>
          <w:tcPr>
            <w:tcW w:w="1980" w:type="dxa"/>
            <w:vAlign w:val="center"/>
          </w:tcPr>
          <w:p w14:paraId="176D453E" w14:textId="1827CEF6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lastRenderedPageBreak/>
              <w:t>eat-4prom</w:t>
            </w:r>
            <w:proofErr w:type="gramStart"/>
            <w:r w:rsidRPr="00212626">
              <w:rPr>
                <w:i/>
                <w:sz w:val="20"/>
                <w:szCs w:val="20"/>
              </w:rPr>
              <w:t>8::</w:t>
            </w:r>
            <w:proofErr w:type="spellStart"/>
            <w:proofErr w:type="gramEnd"/>
            <w:r w:rsidRPr="00212626">
              <w:rPr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3D42216A" w14:textId="18E28D6D" w:rsidR="00037DD2" w:rsidRPr="002F6C3F" w:rsidRDefault="00037DD2" w:rsidP="007E1441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</w:t>
            </w:r>
            <w:r w:rsidR="007E2127" w:rsidRPr="005A1D2E">
              <w:rPr>
                <w:sz w:val="20"/>
                <w:szCs w:val="20"/>
              </w:rPr>
              <w:t>610</w:t>
            </w:r>
          </w:p>
        </w:tc>
        <w:tc>
          <w:tcPr>
            <w:tcW w:w="6378" w:type="dxa"/>
          </w:tcPr>
          <w:p w14:paraId="56061E82" w14:textId="351D39E0" w:rsidR="00037DD2" w:rsidRPr="00EF51ED" w:rsidRDefault="00037DD2">
            <w:pPr>
              <w:rPr>
                <w:sz w:val="20"/>
                <w:szCs w:val="20"/>
              </w:rPr>
            </w:pPr>
            <w:r w:rsidRPr="004E0AE3">
              <w:rPr>
                <w:sz w:val="20"/>
                <w:szCs w:val="20"/>
              </w:rPr>
              <w:t>ggattgaagtagctcactgatggatcgtaatttattggaaaaatgacgttcagaataaatttgatattgattaatttttgtccacattctagtaggccaggcaggcgaggcgtgcgaggacgcctcaggcaagcacaaagaagaagaataaacaggcatgtaaacagtaggcatgcagaaggcgtgtaggcatgaacataggtgtgaaactttcctttaacatattgttgtgttcaaaactttgtatcgcttatcaatttttacaaaggattctgtgatgttaatgtgaaatgataaatttaacaatcaaattgtttttctcctgaaccccctggaatgcctataaccaagtaaactaaaaggtgttttagcccccttcacttctctttcccttccattacctcttgtttctgccttttaatccaactttccacaagttgctccccttttttcctttttttccatagccactttgctgtcattgaaggcaccttttttgtgtcacactccgcccatttagggtgaaaagttcggagagtgttttcctttttttagttttcagcattgtaggtttcatttaatctttgatatc</w:t>
            </w:r>
          </w:p>
        </w:tc>
        <w:tc>
          <w:tcPr>
            <w:tcW w:w="1527" w:type="dxa"/>
            <w:vAlign w:val="center"/>
          </w:tcPr>
          <w:p w14:paraId="43CD49E7" w14:textId="3DB13181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pOH595</w:t>
            </w:r>
          </w:p>
        </w:tc>
        <w:tc>
          <w:tcPr>
            <w:tcW w:w="1592" w:type="dxa"/>
            <w:gridSpan w:val="2"/>
            <w:vAlign w:val="center"/>
          </w:tcPr>
          <w:p w14:paraId="3598F33E" w14:textId="763FC5D9" w:rsidR="00037DD2" w:rsidRPr="00212626" w:rsidRDefault="00037DD2" w:rsidP="00D53E2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otIs521</w:t>
            </w:r>
          </w:p>
        </w:tc>
        <w:tc>
          <w:tcPr>
            <w:tcW w:w="1559" w:type="dxa"/>
            <w:vAlign w:val="center"/>
          </w:tcPr>
          <w:p w14:paraId="47B86093" w14:textId="27486A60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 w:rsidRPr="00EF51ED">
              <w:rPr>
                <w:sz w:val="20"/>
                <w:szCs w:val="20"/>
              </w:rPr>
              <w:t>Serrano-</w:t>
            </w:r>
            <w:proofErr w:type="spellStart"/>
            <w:r w:rsidRPr="00EF51ED">
              <w:rPr>
                <w:sz w:val="20"/>
                <w:szCs w:val="20"/>
              </w:rPr>
              <w:t>Saiz</w:t>
            </w:r>
            <w:proofErr w:type="spellEnd"/>
            <w:r w:rsidRPr="00EF51ED">
              <w:rPr>
                <w:sz w:val="20"/>
                <w:szCs w:val="20"/>
              </w:rPr>
              <w:t xml:space="preserve"> et al 2013</w:t>
            </w:r>
          </w:p>
        </w:tc>
      </w:tr>
      <w:tr w:rsidR="00037DD2" w14:paraId="7FE729D8" w14:textId="77777777" w:rsidTr="001A30D0">
        <w:tc>
          <w:tcPr>
            <w:tcW w:w="1980" w:type="dxa"/>
            <w:vAlign w:val="center"/>
          </w:tcPr>
          <w:p w14:paraId="30ABF1A4" w14:textId="681864C6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eat-4prom9</w:t>
            </w:r>
          </w:p>
        </w:tc>
        <w:tc>
          <w:tcPr>
            <w:tcW w:w="1276" w:type="dxa"/>
            <w:vAlign w:val="center"/>
          </w:tcPr>
          <w:p w14:paraId="40F8114F" w14:textId="66E193EF" w:rsidR="00037DD2" w:rsidRPr="005A1D2E" w:rsidRDefault="00B84A89" w:rsidP="007E144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6378" w:type="dxa"/>
          </w:tcPr>
          <w:p w14:paraId="4F61DF38" w14:textId="2D08AD96" w:rsidR="00037DD2" w:rsidRPr="00EF51ED" w:rsidRDefault="00037DD2">
            <w:pPr>
              <w:rPr>
                <w:sz w:val="20"/>
                <w:szCs w:val="20"/>
              </w:rPr>
            </w:pPr>
            <w:r w:rsidRPr="00DB1745">
              <w:rPr>
                <w:sz w:val="20"/>
                <w:szCs w:val="20"/>
              </w:rPr>
              <w:t>gtaaaagacgggtgggacccagcgcggtgagtagtagatcataaaaaagtgactgaaaagaaggggcgtttccttttctttattacctcttcctctacttcttctcatctcaacttgctttttccttcctcttacaacaactccatcatcatcatcatcattttcagaaacc</w:t>
            </w:r>
          </w:p>
        </w:tc>
        <w:tc>
          <w:tcPr>
            <w:tcW w:w="1527" w:type="dxa"/>
            <w:vAlign w:val="center"/>
          </w:tcPr>
          <w:p w14:paraId="78BD3B7C" w14:textId="1665F8EE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0EA00394" w14:textId="211A5019" w:rsidR="00037DD2" w:rsidRPr="00212626" w:rsidRDefault="00037DD2" w:rsidP="0072018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otIs461</w:t>
            </w:r>
          </w:p>
        </w:tc>
        <w:tc>
          <w:tcPr>
            <w:tcW w:w="1559" w:type="dxa"/>
            <w:vAlign w:val="center"/>
          </w:tcPr>
          <w:p w14:paraId="2BB5FE3D" w14:textId="43FCAD03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Oren-</w:t>
            </w:r>
            <w:proofErr w:type="spellStart"/>
            <w:r>
              <w:rPr>
                <w:sz w:val="20"/>
                <w:szCs w:val="20"/>
              </w:rPr>
              <w:t>Suissa</w:t>
            </w:r>
            <w:proofErr w:type="spellEnd"/>
            <w:r>
              <w:rPr>
                <w:sz w:val="20"/>
                <w:szCs w:val="20"/>
              </w:rPr>
              <w:t xml:space="preserve"> et al 2016</w:t>
            </w:r>
          </w:p>
        </w:tc>
      </w:tr>
      <w:tr w:rsidR="00037DD2" w14:paraId="1FFF8DDC" w14:textId="77777777" w:rsidTr="001A30D0">
        <w:tc>
          <w:tcPr>
            <w:tcW w:w="1980" w:type="dxa"/>
            <w:vAlign w:val="center"/>
          </w:tcPr>
          <w:p w14:paraId="623D52CE" w14:textId="5B2ED060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eat-4prom10</w:t>
            </w:r>
          </w:p>
        </w:tc>
        <w:tc>
          <w:tcPr>
            <w:tcW w:w="1276" w:type="dxa"/>
            <w:vAlign w:val="center"/>
          </w:tcPr>
          <w:p w14:paraId="72B43280" w14:textId="1E05DED7" w:rsidR="00037DD2" w:rsidRPr="002F6C3F" w:rsidRDefault="00037DD2" w:rsidP="007E1441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</w:t>
            </w:r>
            <w:r w:rsidR="007E2127" w:rsidRPr="005A1D2E">
              <w:rPr>
                <w:sz w:val="20"/>
                <w:szCs w:val="20"/>
              </w:rPr>
              <w:t>611</w:t>
            </w:r>
          </w:p>
        </w:tc>
        <w:tc>
          <w:tcPr>
            <w:tcW w:w="6378" w:type="dxa"/>
          </w:tcPr>
          <w:p w14:paraId="659E951B" w14:textId="07BCD7EC" w:rsidR="00037DD2" w:rsidRPr="00EF51ED" w:rsidRDefault="00037DD2">
            <w:pPr>
              <w:rPr>
                <w:sz w:val="20"/>
                <w:szCs w:val="20"/>
              </w:rPr>
            </w:pPr>
            <w:r w:rsidRPr="00D75E59">
              <w:rPr>
                <w:sz w:val="20"/>
                <w:szCs w:val="20"/>
              </w:rPr>
              <w:t>atgcattataacaactatgcagcgcttatatctttatttttcaacaagtgttccagcaacgagagtctcttcaccaaaaagccatctatcaaaaaccaggcagtgagtcctagaaccaagcttgtcagaagacaagtgcatgtataaataagtagtaaaagacgggtgggacccagcgcggtgagtagtagatcataaaaaagtgactgaaaagaaggggcgtttccttttctttattacctcttcctctacttcttctcatctcaacttgctttttccttcctcttacaacaactccatcatcatcatcatcattttcagaaacc</w:t>
            </w:r>
          </w:p>
        </w:tc>
        <w:tc>
          <w:tcPr>
            <w:tcW w:w="1527" w:type="dxa"/>
            <w:vAlign w:val="center"/>
          </w:tcPr>
          <w:p w14:paraId="0FCB18B5" w14:textId="3C98E77F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7D7FA0CE" w14:textId="4D44E023" w:rsidR="00037DD2" w:rsidRPr="00212626" w:rsidRDefault="00037DD2" w:rsidP="00D53E2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otEx5310</w:t>
            </w:r>
          </w:p>
        </w:tc>
        <w:tc>
          <w:tcPr>
            <w:tcW w:w="1559" w:type="dxa"/>
            <w:vAlign w:val="center"/>
          </w:tcPr>
          <w:p w14:paraId="244902DD" w14:textId="606622EE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paper</w:t>
            </w:r>
          </w:p>
        </w:tc>
      </w:tr>
      <w:tr w:rsidR="00037DD2" w14:paraId="63EA22C3" w14:textId="77777777" w:rsidTr="001A30D0">
        <w:tc>
          <w:tcPr>
            <w:tcW w:w="1980" w:type="dxa"/>
            <w:vAlign w:val="center"/>
          </w:tcPr>
          <w:p w14:paraId="29F205E4" w14:textId="2CF8D044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eat-4prom11</w:t>
            </w:r>
          </w:p>
        </w:tc>
        <w:tc>
          <w:tcPr>
            <w:tcW w:w="1276" w:type="dxa"/>
            <w:vAlign w:val="center"/>
          </w:tcPr>
          <w:p w14:paraId="2353E03D" w14:textId="19D3406F" w:rsidR="00037DD2" w:rsidRPr="002F6C3F" w:rsidRDefault="00037DD2" w:rsidP="007E1441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</w:t>
            </w:r>
            <w:r w:rsidR="007E2127" w:rsidRPr="005A1D2E">
              <w:rPr>
                <w:sz w:val="20"/>
                <w:szCs w:val="20"/>
              </w:rPr>
              <w:t>612</w:t>
            </w:r>
          </w:p>
        </w:tc>
        <w:tc>
          <w:tcPr>
            <w:tcW w:w="6378" w:type="dxa"/>
          </w:tcPr>
          <w:p w14:paraId="44D8D4EB" w14:textId="06025A6E" w:rsidR="00037DD2" w:rsidRPr="00EF51ED" w:rsidRDefault="00037DD2" w:rsidP="00D84961">
            <w:pPr>
              <w:rPr>
                <w:sz w:val="20"/>
                <w:szCs w:val="20"/>
              </w:rPr>
            </w:pPr>
            <w:r w:rsidRPr="00D84961">
              <w:rPr>
                <w:sz w:val="20"/>
                <w:szCs w:val="20"/>
              </w:rPr>
              <w:t>gtcgaccaaaaatttttttcatgatctcttttttctatttaacctaggagttcctaggagttcgaaactgcagcaatgatcgaactttctcaaaattccagatttttgaaaaacttgccagtttaccaaatcgttgactggaagttttgagaaatccaaaattttgagctgttttttttagtgatatttagtgatgaccgtatttaaaaactgaaactttaaaaaaacatcaattttctaagttcatccctcactaaagagacgcagatatggtgattcgaagagcctacaaaactactaccaacaacacatatttcccgtttaatcaactaatgagattttcatgttcttttcattgtcgcgcattgactgcttacacctttttcttatgtttgtttatgttcatgtaagcaaaaagaatgaacaagtcggtgacttcagatgactacgttcttccgaatcctcggagctcagtttgaaattgctgctctatg</w:t>
            </w:r>
          </w:p>
        </w:tc>
        <w:tc>
          <w:tcPr>
            <w:tcW w:w="1527" w:type="dxa"/>
            <w:vAlign w:val="center"/>
          </w:tcPr>
          <w:p w14:paraId="4D6D1416" w14:textId="54FD0983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665784EA" w14:textId="2DFCE478" w:rsidR="00037DD2" w:rsidRDefault="00037DD2" w:rsidP="00D53E2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otIs519, </w:t>
            </w:r>
          </w:p>
          <w:p w14:paraId="6CA86C3A" w14:textId="4A68AD3B" w:rsidR="00037DD2" w:rsidRPr="00212626" w:rsidRDefault="00037DD2" w:rsidP="00D53E2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otIs520</w:t>
            </w:r>
          </w:p>
        </w:tc>
        <w:tc>
          <w:tcPr>
            <w:tcW w:w="1559" w:type="dxa"/>
            <w:vAlign w:val="center"/>
          </w:tcPr>
          <w:p w14:paraId="144CDDEA" w14:textId="4956F394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Serrano-</w:t>
            </w:r>
            <w:proofErr w:type="spellStart"/>
            <w:r>
              <w:rPr>
                <w:sz w:val="20"/>
                <w:szCs w:val="20"/>
              </w:rPr>
              <w:t>Saiz</w:t>
            </w:r>
            <w:proofErr w:type="spellEnd"/>
            <w:r>
              <w:rPr>
                <w:sz w:val="20"/>
                <w:szCs w:val="20"/>
              </w:rPr>
              <w:t xml:space="preserve"> et al 2017</w:t>
            </w:r>
          </w:p>
        </w:tc>
      </w:tr>
      <w:tr w:rsidR="00037DD2" w14:paraId="40FD2992" w14:textId="77777777" w:rsidTr="001A30D0">
        <w:tc>
          <w:tcPr>
            <w:tcW w:w="1980" w:type="dxa"/>
            <w:vAlign w:val="center"/>
          </w:tcPr>
          <w:p w14:paraId="46F01F63" w14:textId="4692FBEB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eat-4prom12</w:t>
            </w:r>
          </w:p>
        </w:tc>
        <w:tc>
          <w:tcPr>
            <w:tcW w:w="1276" w:type="dxa"/>
            <w:vAlign w:val="center"/>
          </w:tcPr>
          <w:p w14:paraId="7E499F8F" w14:textId="22CE6690" w:rsidR="00037DD2" w:rsidRPr="002F6C3F" w:rsidRDefault="00037DD2" w:rsidP="007E1441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</w:t>
            </w:r>
            <w:r w:rsidR="007E2127" w:rsidRPr="005A1D2E">
              <w:rPr>
                <w:sz w:val="20"/>
                <w:szCs w:val="20"/>
              </w:rPr>
              <w:t>613</w:t>
            </w:r>
          </w:p>
        </w:tc>
        <w:tc>
          <w:tcPr>
            <w:tcW w:w="6378" w:type="dxa"/>
          </w:tcPr>
          <w:p w14:paraId="04F0ED43" w14:textId="63CE596D" w:rsidR="00037DD2" w:rsidRPr="00EF51ED" w:rsidRDefault="00037DD2">
            <w:pPr>
              <w:rPr>
                <w:sz w:val="20"/>
                <w:szCs w:val="20"/>
              </w:rPr>
            </w:pPr>
            <w:r w:rsidRPr="007576E4">
              <w:rPr>
                <w:sz w:val="20"/>
                <w:szCs w:val="20"/>
              </w:rPr>
              <w:t>catcattttcagaaaccATGTCGTCATGGAACGAGGCTTGGGATCGTGGCAAACAAATGGTTGGAGAGCCACTCGCCAAgtgagtttcttttgagattttttgtccaccatttccggagcccaacacaacaaaaaggcacacggccgtgaaattggtggggctgaatgagcgcacatacctctcaagcattaacatttttttcgattccatatctcaactaatttcagAATGA</w:t>
            </w:r>
            <w:r w:rsidRPr="00330951">
              <w:rPr>
                <w:sz w:val="20"/>
                <w:szCs w:val="20"/>
                <w:highlight w:val="cyan"/>
              </w:rPr>
              <w:t>T</w:t>
            </w:r>
            <w:r w:rsidRPr="007576E4">
              <w:rPr>
                <w:sz w:val="20"/>
                <w:szCs w:val="20"/>
              </w:rPr>
              <w:t>CTGCAGCAGCTGCAT</w:t>
            </w:r>
          </w:p>
        </w:tc>
        <w:tc>
          <w:tcPr>
            <w:tcW w:w="1527" w:type="dxa"/>
            <w:vAlign w:val="center"/>
          </w:tcPr>
          <w:p w14:paraId="29CAE414" w14:textId="0C3E818F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679CAAB4" w14:textId="61DE2459" w:rsidR="00037DD2" w:rsidRPr="00212626" w:rsidRDefault="00037DD2" w:rsidP="00D53E2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otIs557</w:t>
            </w:r>
          </w:p>
        </w:tc>
        <w:tc>
          <w:tcPr>
            <w:tcW w:w="1559" w:type="dxa"/>
            <w:vAlign w:val="center"/>
          </w:tcPr>
          <w:p w14:paraId="004DBAA0" w14:textId="6D93C29F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 w:rsidRPr="00EF51ED">
              <w:rPr>
                <w:sz w:val="20"/>
                <w:szCs w:val="20"/>
              </w:rPr>
              <w:t>Serrano-</w:t>
            </w:r>
            <w:proofErr w:type="spellStart"/>
            <w:r w:rsidRPr="00EF51ED">
              <w:rPr>
                <w:sz w:val="20"/>
                <w:szCs w:val="20"/>
              </w:rPr>
              <w:t>Saiz</w:t>
            </w:r>
            <w:proofErr w:type="spellEnd"/>
            <w:r w:rsidRPr="00EF51ED">
              <w:rPr>
                <w:sz w:val="20"/>
                <w:szCs w:val="20"/>
              </w:rPr>
              <w:t xml:space="preserve"> et al 2013</w:t>
            </w:r>
          </w:p>
        </w:tc>
      </w:tr>
      <w:tr w:rsidR="00037DD2" w14:paraId="2F4C4A9D" w14:textId="77777777" w:rsidTr="001A30D0">
        <w:tc>
          <w:tcPr>
            <w:tcW w:w="1980" w:type="dxa"/>
            <w:vAlign w:val="center"/>
          </w:tcPr>
          <w:p w14:paraId="2A0A37B9" w14:textId="712C2AE8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</w:t>
            </w:r>
            <w:proofErr w:type="gramStart"/>
            <w:r w:rsidRPr="00212626">
              <w:rPr>
                <w:i/>
                <w:sz w:val="20"/>
                <w:szCs w:val="20"/>
              </w:rPr>
              <w:t>13</w:t>
            </w:r>
            <w:r>
              <w:rPr>
                <w:i/>
                <w:sz w:val="20"/>
                <w:szCs w:val="20"/>
              </w:rPr>
              <w:t>::</w:t>
            </w:r>
            <w:proofErr w:type="spellStart"/>
            <w:proofErr w:type="gramEnd"/>
            <w:r>
              <w:rPr>
                <w:i/>
                <w:sz w:val="20"/>
                <w:szCs w:val="20"/>
              </w:rPr>
              <w:t>gfp</w:t>
            </w:r>
            <w:proofErr w:type="spellEnd"/>
          </w:p>
        </w:tc>
        <w:tc>
          <w:tcPr>
            <w:tcW w:w="1276" w:type="dxa"/>
            <w:vAlign w:val="center"/>
          </w:tcPr>
          <w:p w14:paraId="3375F53C" w14:textId="404DC4B1" w:rsidR="00037DD2" w:rsidRPr="002F6C3F" w:rsidRDefault="00037DD2" w:rsidP="007E1441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</w:t>
            </w:r>
            <w:r w:rsidR="007E2127" w:rsidRPr="005A1D2E">
              <w:rPr>
                <w:sz w:val="20"/>
                <w:szCs w:val="20"/>
              </w:rPr>
              <w:t>614</w:t>
            </w:r>
          </w:p>
        </w:tc>
        <w:tc>
          <w:tcPr>
            <w:tcW w:w="6378" w:type="dxa"/>
          </w:tcPr>
          <w:p w14:paraId="650881AE" w14:textId="697B1F8B" w:rsidR="00037DD2" w:rsidRPr="00EF51ED" w:rsidRDefault="00037DD2">
            <w:pPr>
              <w:rPr>
                <w:sz w:val="20"/>
                <w:szCs w:val="20"/>
              </w:rPr>
            </w:pPr>
            <w:r w:rsidRPr="00FA3EDB">
              <w:rPr>
                <w:sz w:val="20"/>
                <w:szCs w:val="20"/>
              </w:rPr>
              <w:t>atcacttgtctaggagaatatattctagctattcaattagtttggatatattatgactgaaaactcgggccaagttttacaaactcatagatcaatataaaatatccggatgcaacctgaccattaatagaaaacaatattagagataactgtgtggtgttcatttgttgatatgcttttcgtacatatgtacttttcatatacctcttgcaaattgttatgcatctaatcacctttatccatgaagaaagcgatattcttggcaagaaaagttttgtgcttcctcccgactgcgtgctaaaagccaaataaattatcgcgccgaggactcgagactgactgaataattttatttatgtgtttcccttctcc</w:t>
            </w:r>
          </w:p>
        </w:tc>
        <w:tc>
          <w:tcPr>
            <w:tcW w:w="1527" w:type="dxa"/>
            <w:vAlign w:val="center"/>
          </w:tcPr>
          <w:p w14:paraId="1263E960" w14:textId="49BE84D2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1DFCB057" w14:textId="3D006F69" w:rsidR="00037DD2" w:rsidRPr="00212626" w:rsidRDefault="00037DD2" w:rsidP="00D53E2D">
            <w:pPr>
              <w:jc w:val="center"/>
              <w:rPr>
                <w:i/>
                <w:sz w:val="20"/>
                <w:szCs w:val="20"/>
              </w:rPr>
            </w:pPr>
            <w:r w:rsidRPr="00B35C35">
              <w:rPr>
                <w:i/>
                <w:sz w:val="20"/>
                <w:szCs w:val="20"/>
              </w:rPr>
              <w:t>otEx5878</w:t>
            </w:r>
          </w:p>
        </w:tc>
        <w:tc>
          <w:tcPr>
            <w:tcW w:w="1559" w:type="dxa"/>
            <w:vAlign w:val="center"/>
          </w:tcPr>
          <w:p w14:paraId="0205B062" w14:textId="6DABAB0E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Serrano-</w:t>
            </w:r>
            <w:proofErr w:type="spellStart"/>
            <w:r>
              <w:rPr>
                <w:sz w:val="20"/>
                <w:szCs w:val="20"/>
              </w:rPr>
              <w:t>Saiz</w:t>
            </w:r>
            <w:proofErr w:type="spellEnd"/>
            <w:r>
              <w:rPr>
                <w:sz w:val="20"/>
                <w:szCs w:val="20"/>
              </w:rPr>
              <w:t xml:space="preserve"> et al 2017</w:t>
            </w:r>
          </w:p>
        </w:tc>
      </w:tr>
      <w:tr w:rsidR="00037DD2" w14:paraId="792D2256" w14:textId="77777777" w:rsidTr="001A30D0">
        <w:tc>
          <w:tcPr>
            <w:tcW w:w="1980" w:type="dxa"/>
            <w:vAlign w:val="center"/>
          </w:tcPr>
          <w:p w14:paraId="05E4DA08" w14:textId="0D677E08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</w:t>
            </w:r>
            <w:proofErr w:type="gramStart"/>
            <w:r w:rsidRPr="00212626">
              <w:rPr>
                <w:i/>
                <w:sz w:val="20"/>
                <w:szCs w:val="20"/>
              </w:rPr>
              <w:t>14</w:t>
            </w:r>
            <w:r>
              <w:rPr>
                <w:i/>
                <w:sz w:val="20"/>
                <w:szCs w:val="20"/>
              </w:rPr>
              <w:t>::</w:t>
            </w:r>
            <w:proofErr w:type="spellStart"/>
            <w:proofErr w:type="gramEnd"/>
            <w:r>
              <w:rPr>
                <w:i/>
                <w:sz w:val="20"/>
                <w:szCs w:val="20"/>
              </w:rPr>
              <w:t>gfp</w:t>
            </w:r>
            <w:proofErr w:type="spellEnd"/>
          </w:p>
        </w:tc>
        <w:tc>
          <w:tcPr>
            <w:tcW w:w="1276" w:type="dxa"/>
            <w:vAlign w:val="center"/>
          </w:tcPr>
          <w:p w14:paraId="741309B5" w14:textId="549BCE84" w:rsidR="00037DD2" w:rsidRPr="002F6C3F" w:rsidRDefault="00037DD2" w:rsidP="007E1441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</w:t>
            </w:r>
            <w:r w:rsidR="007E2127" w:rsidRPr="005A1D2E">
              <w:rPr>
                <w:sz w:val="20"/>
                <w:szCs w:val="20"/>
              </w:rPr>
              <w:t>615</w:t>
            </w:r>
          </w:p>
        </w:tc>
        <w:tc>
          <w:tcPr>
            <w:tcW w:w="6378" w:type="dxa"/>
          </w:tcPr>
          <w:p w14:paraId="378D1204" w14:textId="4F4DBB30" w:rsidR="00037DD2" w:rsidRPr="00EF51ED" w:rsidRDefault="00037DD2">
            <w:pPr>
              <w:rPr>
                <w:sz w:val="20"/>
                <w:szCs w:val="20"/>
              </w:rPr>
            </w:pPr>
            <w:r w:rsidRPr="00E907B7">
              <w:rPr>
                <w:sz w:val="20"/>
                <w:szCs w:val="20"/>
              </w:rPr>
              <w:t>tgacgtgtcgcaattactttttccctgtgtgtgtgtgtgtgtgaggtgaaaggcgtcgccgtcgagtgtgtgtgtgtgtgtgctcggagagccgtaattcaaaacttgttgaaaaagctgtgtgtgggggcacaagtcactagaaaaattgagaggttgaaaggtttttgagagaacaaccgaaaaaggtgacgatttatgagttggaaaggtctggggtgccatccgtctatttccagaatgaagtagatctgacaaagggataaacttgaagtttgtcattttgacaaaatatcaaccatatttgataaattagaattcaaggttttgaaaatttggttaaagcgttcgattctaaaccaaaggtcatcagtaaaaattattttttatccaatct</w:t>
            </w:r>
            <w:r w:rsidRPr="00E907B7">
              <w:rPr>
                <w:sz w:val="20"/>
                <w:szCs w:val="20"/>
              </w:rPr>
              <w:lastRenderedPageBreak/>
              <w:t>atattctatggttgaggtgaaaagttcgtcagtaggaatcttgtataaaaccgctcctatatagtgctaaaatacccaatcaaagaaacactttttggaaacgtttttttgaaagttttttttaagtgaaa</w:t>
            </w:r>
          </w:p>
        </w:tc>
        <w:tc>
          <w:tcPr>
            <w:tcW w:w="1527" w:type="dxa"/>
            <w:vAlign w:val="center"/>
          </w:tcPr>
          <w:p w14:paraId="39F8E444" w14:textId="0F5B48AF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1C59E31E" w14:textId="1D50BF15" w:rsidR="00037DD2" w:rsidRPr="00212626" w:rsidRDefault="00037DD2" w:rsidP="00D53E2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otIs558</w:t>
            </w:r>
          </w:p>
        </w:tc>
        <w:tc>
          <w:tcPr>
            <w:tcW w:w="1559" w:type="dxa"/>
            <w:vAlign w:val="center"/>
          </w:tcPr>
          <w:p w14:paraId="3F6AA448" w14:textId="6DCE3583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Serrano-</w:t>
            </w:r>
            <w:proofErr w:type="spellStart"/>
            <w:r>
              <w:rPr>
                <w:sz w:val="20"/>
                <w:szCs w:val="20"/>
              </w:rPr>
              <w:t>Saiz</w:t>
            </w:r>
            <w:proofErr w:type="spellEnd"/>
            <w:r>
              <w:rPr>
                <w:sz w:val="20"/>
                <w:szCs w:val="20"/>
              </w:rPr>
              <w:t xml:space="preserve"> et al 2017</w:t>
            </w:r>
          </w:p>
        </w:tc>
      </w:tr>
      <w:tr w:rsidR="00037DD2" w14:paraId="61B4A7FD" w14:textId="77777777" w:rsidTr="001A30D0">
        <w:tc>
          <w:tcPr>
            <w:tcW w:w="1980" w:type="dxa"/>
            <w:vAlign w:val="center"/>
          </w:tcPr>
          <w:p w14:paraId="1E6B9AE2" w14:textId="565AB705" w:rsidR="00037DD2" w:rsidRPr="00212626" w:rsidRDefault="00037DD2" w:rsidP="00212626">
            <w:pPr>
              <w:rPr>
                <w:i/>
                <w:sz w:val="20"/>
                <w:szCs w:val="20"/>
              </w:rPr>
            </w:pPr>
            <w:r w:rsidRPr="00212626">
              <w:rPr>
                <w:i/>
                <w:sz w:val="20"/>
                <w:szCs w:val="20"/>
              </w:rPr>
              <w:t>eat-4prom</w:t>
            </w:r>
            <w:proofErr w:type="gramStart"/>
            <w:r w:rsidRPr="00212626">
              <w:rPr>
                <w:i/>
                <w:sz w:val="20"/>
                <w:szCs w:val="20"/>
              </w:rPr>
              <w:t>15</w:t>
            </w:r>
            <w:r>
              <w:rPr>
                <w:i/>
                <w:sz w:val="20"/>
                <w:szCs w:val="20"/>
              </w:rPr>
              <w:t>::</w:t>
            </w:r>
            <w:proofErr w:type="spellStart"/>
            <w:proofErr w:type="gramEnd"/>
            <w:r>
              <w:rPr>
                <w:i/>
                <w:sz w:val="20"/>
                <w:szCs w:val="20"/>
              </w:rPr>
              <w:t>gfp</w:t>
            </w:r>
            <w:proofErr w:type="spellEnd"/>
          </w:p>
        </w:tc>
        <w:tc>
          <w:tcPr>
            <w:tcW w:w="1276" w:type="dxa"/>
            <w:vAlign w:val="center"/>
          </w:tcPr>
          <w:p w14:paraId="5623AF18" w14:textId="5375CC1D" w:rsidR="00037DD2" w:rsidRPr="002F6C3F" w:rsidRDefault="00037DD2" w:rsidP="007E1441">
            <w:pPr>
              <w:jc w:val="center"/>
              <w:rPr>
                <w:sz w:val="20"/>
                <w:szCs w:val="20"/>
              </w:rPr>
            </w:pPr>
            <w:r w:rsidRPr="005A1D2E">
              <w:rPr>
                <w:sz w:val="20"/>
                <w:szCs w:val="20"/>
              </w:rPr>
              <w:t>pOH</w:t>
            </w:r>
            <w:r w:rsidR="007E2127" w:rsidRPr="005A1D2E">
              <w:rPr>
                <w:sz w:val="20"/>
                <w:szCs w:val="20"/>
              </w:rPr>
              <w:t>616</w:t>
            </w:r>
          </w:p>
        </w:tc>
        <w:tc>
          <w:tcPr>
            <w:tcW w:w="6378" w:type="dxa"/>
          </w:tcPr>
          <w:p w14:paraId="21218275" w14:textId="19686CD4" w:rsidR="00037DD2" w:rsidRPr="00EF51ED" w:rsidRDefault="00037DD2">
            <w:pPr>
              <w:rPr>
                <w:sz w:val="20"/>
                <w:szCs w:val="20"/>
              </w:rPr>
            </w:pPr>
            <w:r w:rsidRPr="00741B99">
              <w:rPr>
                <w:sz w:val="20"/>
                <w:szCs w:val="20"/>
              </w:rPr>
              <w:t>acttccagcttgagaaactcaaatttgtttcagattgtaaatctccaaaaattgaagaaatttctgaaaaaatgcagtcaaacctttgcaaaaacaatttcctattgtcattttcccgatcatatttccttgttcatcaatttcactctttgcttcttccgtttcgacttgaatttccttcaatgtcattggatcttctccacgaagaaatcaaaaccatagtttttattccctttttcatttattttctctaaaaactaaaatcataaaaacagcaaatgaaaaaaggaaaacactggttgatgatgatgatgatatgagggat</w:t>
            </w:r>
          </w:p>
        </w:tc>
        <w:tc>
          <w:tcPr>
            <w:tcW w:w="1527" w:type="dxa"/>
            <w:vAlign w:val="center"/>
          </w:tcPr>
          <w:p w14:paraId="1D967861" w14:textId="22E4C743" w:rsidR="00037DD2" w:rsidRPr="00EF51ED" w:rsidRDefault="00037DD2" w:rsidP="00212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3094EBB8" w14:textId="1CAA8A2E" w:rsidR="00037DD2" w:rsidRPr="00212626" w:rsidRDefault="00037DD2" w:rsidP="00D53E2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otEx5763, otEx5764</w:t>
            </w:r>
          </w:p>
        </w:tc>
        <w:tc>
          <w:tcPr>
            <w:tcW w:w="1559" w:type="dxa"/>
            <w:vAlign w:val="center"/>
          </w:tcPr>
          <w:p w14:paraId="5C23BA73" w14:textId="3DBF3A3B" w:rsidR="00037DD2" w:rsidRPr="00EF51ED" w:rsidRDefault="00037DD2" w:rsidP="00725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paper</w:t>
            </w:r>
          </w:p>
        </w:tc>
      </w:tr>
      <w:tr w:rsidR="0061245D" w14:paraId="4EE7736E" w14:textId="77777777" w:rsidTr="00B84A89">
        <w:tc>
          <w:tcPr>
            <w:tcW w:w="14312" w:type="dxa"/>
            <w:gridSpan w:val="7"/>
            <w:shd w:val="clear" w:color="auto" w:fill="D9D9D9" w:themeFill="background1" w:themeFillShade="D9"/>
            <w:vAlign w:val="center"/>
          </w:tcPr>
          <w:p w14:paraId="530055C6" w14:textId="77777777" w:rsidR="0061245D" w:rsidRDefault="0061245D" w:rsidP="00725F29">
            <w:pPr>
              <w:jc w:val="center"/>
              <w:rPr>
                <w:sz w:val="20"/>
                <w:szCs w:val="20"/>
              </w:rPr>
            </w:pPr>
          </w:p>
        </w:tc>
      </w:tr>
      <w:tr w:rsidR="00037DD2" w14:paraId="300DF883" w14:textId="77777777" w:rsidTr="001A30D0">
        <w:tc>
          <w:tcPr>
            <w:tcW w:w="1980" w:type="dxa"/>
            <w:vAlign w:val="center"/>
          </w:tcPr>
          <w:p w14:paraId="11516C66" w14:textId="77777777" w:rsidR="00037DD2" w:rsidRDefault="00037DD2" w:rsidP="004A4F15">
            <w:pPr>
              <w:rPr>
                <w:rFonts w:cs="Arial"/>
                <w:i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t>unc-17</w:t>
            </w:r>
          </w:p>
          <w:p w14:paraId="733E657A" w14:textId="6C08311F" w:rsidR="00037DD2" w:rsidRPr="004A4F15" w:rsidRDefault="00037DD2" w:rsidP="004A4F15">
            <w:pPr>
              <w:rPr>
                <w:i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 w:rsidRPr="004A4F15">
              <w:rPr>
                <w:rFonts w:cs="Arial"/>
                <w:i/>
                <w:sz w:val="20"/>
                <w:szCs w:val="20"/>
              </w:rPr>
              <w:t>1::</w:t>
            </w:r>
            <w:proofErr w:type="spellStart"/>
            <w:proofErr w:type="gramEnd"/>
            <w:r w:rsidRPr="004A4F15"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129CC900" w14:textId="3850B7C4" w:rsidR="00037DD2" w:rsidRPr="00B84A89" w:rsidRDefault="00037DD2" w:rsidP="00037DD2">
            <w:pPr>
              <w:jc w:val="center"/>
              <w:rPr>
                <w:sz w:val="20"/>
                <w:szCs w:val="20"/>
              </w:rPr>
            </w:pPr>
            <w:r w:rsidRPr="007F61BC">
              <w:rPr>
                <w:sz w:val="20"/>
                <w:szCs w:val="20"/>
              </w:rPr>
              <w:t>pOH</w:t>
            </w:r>
            <w:r w:rsidR="00B84A89" w:rsidRPr="007F61BC">
              <w:rPr>
                <w:sz w:val="20"/>
                <w:szCs w:val="20"/>
              </w:rPr>
              <w:t>617</w:t>
            </w:r>
          </w:p>
        </w:tc>
        <w:tc>
          <w:tcPr>
            <w:tcW w:w="6378" w:type="dxa"/>
            <w:vAlign w:val="center"/>
          </w:tcPr>
          <w:p w14:paraId="3BC7DEC6" w14:textId="2845A377" w:rsidR="00037DD2" w:rsidRPr="00741B99" w:rsidRDefault="00037DD2" w:rsidP="00773A84">
            <w:pPr>
              <w:jc w:val="center"/>
              <w:rPr>
                <w:sz w:val="20"/>
                <w:szCs w:val="20"/>
              </w:rPr>
            </w:pPr>
            <w:r w:rsidRPr="00CB6AC1">
              <w:rPr>
                <w:sz w:val="20"/>
                <w:szCs w:val="20"/>
              </w:rPr>
              <w:t>agtatattaatttagaacaattccgaaaattttttttttaattgagcaattttttaaacttttttttcaaaattttgttttgaatttgaattattttaatatagtaatttcgaacatttacatcattatgcttttactgtactttttaataatgaaataaaaatagaatttttgaaaaatattgcattttttaggaaaaaaattaaaaaaagaatagtttggataattttttggttttctaaattttttttacttcctaagcctaatcctaagtttaagccagcgcccaagctaagccaaagaatgagcgtaagcctaagcctaagcctgagcctaagacttaaaaaaccgggaaactttttttttctgatttttttttgacaatttacagtcgaataattttcaaaaaaaaatgatttttttaaattctgcattattattttcaaaacttttttcccgattgcccaaaacgtctccccttttccaaaaaaaagagcatctcatctcaatctccggaggtttcgaaaaatccgttcccatccgcttcatccaaaagcggcgttcacatcccccgaaatttccaaaaaaaacgtatacaccaatcatttctcccctccgaaatgtgtagtcgtcatgacaaagtggtgacactggattacggtaggctccgcccacttcttggaaaagtgacgtgggctcggtgagccctaaagcttttggttttcacaattttctggtttttgggatttttgcgggaattttgagaggagaaagttgggagagaagatattggaatggtccccggggagctgtacatttatacatctagactgaagctggggtattgcaaaaagagaaaagcctatcactttctttccatcctgcatacttgccaaaaagttttggctgagcttatttttaaaattggaattttttggaattttcagaaaagaaaaagttttttctttttttttaatttaaaaaatttttgctatttattgcatggtactacagaaaaacttgaatgaaataaaaaatttggaaaattcaagaaaactttttttttcatagtttatttattcgagttttaatgtggcttttattttgttcggtttttgttttaaaaagattttatacaaaatttcaagaatttacaatttttccgttgtaaaaaatccaaaaaaaaatccaaaaaaatagttcagacctttttttaaattttaaatttaaaaattcaataccaaaaaattaaaaaaaattagtttttccgagaataaaggaaaaatgttgaaaaaatattatatataaaatttccagaaaatgtgaaaactccaaaaaactgcagacttttccccaaactagctattttttgaattcattacctttaaaggtggagtaccgaaatttaagactttgcttttttagacccaaaatggtccaaaactaccaaatttcgtaatgagacgttctgaaaatttttcaaaaaaatgttatgggagctcaaagtttttgaaaaaatggtatatttttagctaattttaaccacttcttggcgtcgcagcggttggaactcaattttaattaaattatcatccttcaatgtccttcaatctttgcaatttcaatcgaccatacgcgttcagagcatttttttttttcgtttttcctcccgtccagcacatatttaaatattctctctccccctcccctggttcctaaaaacttgggaaaggggaatttcgaaggaggtggaagcttcttcttctccccgagcacacacacacatcctctcttcaaaatctttaagaaatagtgcgtgtgaatgactagacgctgaagctaacttggtttccgcgaacaatcccaatcagtgcctgtgccgaggcttcggagaagaagagattgacgtcgtctttttctttttttgtgaaacagaataaaaaagaatacgaaatggactttttcacacattttcgttacttttccagaaaaaaacgaagctctagccatggaagtttgaattgaaaacctaaaccccgatgtgtattcatttgagcttaagcctaagcctaattctacgcctaagcataagcctaagcctatgttcaagcctaagccaaattgtagaacgttaccaaaagatcaaacctatttttcctacagaaaaggtctaatgataactgttaagcgagagacaaggagagatatatatcaaaaactagcccaaactgtgattaacatctattaactgacctcaaaaaaaaaaatagtagagattaaatactgctcaaaaagttt</w:t>
            </w:r>
            <w:r w:rsidRPr="00CB6AC1">
              <w:rPr>
                <w:sz w:val="20"/>
                <w:szCs w:val="20"/>
              </w:rPr>
              <w:lastRenderedPageBreak/>
              <w:t>cttggaaaagtaaattgttaggtttctggggcctgtaaaactggaccgagttttgaagaatttttttaacttttcaaagtttggcgtcactgaaagctttatattgtacatgttccaccaattttcttttgtatccgttttttctgtctcaaaacggagctcgagcccatgacgtgtggataccgtgagaatccgcccaattccttcacatcgatctcatatttctttcccagtttatattgaattcccgttgaattgcggctttgcaggggagaagatgtgcgtctttatatttttttttctatccttacccgccgtgaatccggctcgaattgagccaatttttatgaatagtagagctaattgacttcgtctccctagaattgatgaggtaaagctcgtggggagatatggagatttttcgattttttttccagtaattttcagttcaaaatttgagcttttgagcaggagttttgagatttgtgccaaaatttcctattattttttcaaatatttttgcttttgtaaaaaaggtgtagtagaagttttgtagtgccactattttttttttgaaaattatgttttggcggaaagttctttaaaaaagttaatcaaaatttttggcgctttagtcaaattaattttctggcaaaaatattagtaattttggcgtgagttcaattttcccattcttaaaatttcacacaattaagaattttaagatttgggtttttttttcaacaaaaaatcaaatatttacatgaaaattcggcgggaaataaaaaaaaatattccgattcaatgtgtgaataactttttgcggggaattcaaatttgcattatttaaactttttttaagctcgaaaaattgaaattcttaaataaataaataaaattttcctcgaattttgaatgtttcgattttttagcgttattttttcaaaatttccactaaaactctagttctaaagttctaaaactttaaaaacttcctaatgttgtggtcttgtgtttttttggcagcgatttccaaatttctgaaattccaacaaaaaaaccactacgtcagtttgcatatccaacccccccccccccccccccccctctgagccaatcaatcatgtgcattttgaattggcgccaaggcaatcttcgtaaaaaataacaatagagtcatccctcagaacagaaaagaaacccgcccgggggctcaaatacacatgtcatttttcttttttcgcctgatttttagcctaaattagtgtttagcaattttttaaggtaactcggtggagtcatttgaactttttaaactaaaatttcagaaaaaattctttttttttgtcaaaaaataattttcccgccggaatttttcaaaaaaataatttttattttatttttcaagttccttgtttcctctttatttttttattttgcccccaaaagttttacactaaaatatttaattttcaggtaattcatcgaaagtctttctattttccgcatctcttgttcaaaatagtaacctactaaaacaaggtgagcctaattttttttaaatactgtatttccaaaaagtagtcataagatatattatgaaaattttcaagaatcttcgtacaatattttggcagaaaatttgaattttgaaattttttggtaaattttcctggaatatttgaaattaatttttggcgccagtttcaaaacataaaatttagaattttttttaagttttgaaaaaaatttttcaacaaattttggcggtaatttgtgaatttctttttttttaaacatatttcgaaaaaattattttgacataattttttcaataaaaaaatttgcacaaagtttaaaataagttgttcaaaaaattttctagaatctcgatttaaaaaatttctgacgaatatgccgcaaacttacatattagaaaaaaaattggcgggaaataaaagaacacagaatttttcataaaattttaaataatttggcgcaaagtctaaaaattgttctgaaaaagatgttttttcgacaaaattcgaatttatcaattttctaaaaaaatatttccaaagaaagagtttagcgcgaatttgaaatttttgaaaaagtgacagttgtcatactcaattatttgcaaaaaatttttaaataagacaattggcgcgaagttcaaaaattccagaaaaaattttgcgcaaaagtcaaaattttgagagtttttggcgcgaaattcatatttttcaaaaaaaaattggcgggctatacaaaaattcaaaaaaattcggcaaaaaatacaaaatttttaacatgttcaacaactaaaccaccaagaagttcctctttaaaaaaatttccaaaaattacaaactcctcctgtattacctgtatttccactacctttcttatattaattttctcaattttctcctgtatttctctgtctctcccctccccaacaagccttatacgtgtgtttttcctcaaaactgggcgtggtctcggcggccctctggcgatctgtgtctcccctaagtctctctctcccccatacaatgggtctcacggctctgttacgcgccgagccacgtcataagttttctttaaatttttttttgtttgagaaaaagcccctaggccagcccgaagcccaaaaaatttagaaaaaataaaatattccagggggagagagagag</w:t>
            </w:r>
          </w:p>
        </w:tc>
        <w:tc>
          <w:tcPr>
            <w:tcW w:w="1527" w:type="dxa"/>
            <w:vAlign w:val="center"/>
          </w:tcPr>
          <w:p w14:paraId="7DBA29AB" w14:textId="4F1273EB" w:rsidR="00037DD2" w:rsidRDefault="00037DD2" w:rsidP="00773A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pOH596</w:t>
            </w:r>
          </w:p>
        </w:tc>
        <w:tc>
          <w:tcPr>
            <w:tcW w:w="1592" w:type="dxa"/>
            <w:gridSpan w:val="2"/>
            <w:vAlign w:val="center"/>
          </w:tcPr>
          <w:p w14:paraId="69DD79DB" w14:textId="727C1AC3" w:rsidR="00037DD2" w:rsidRDefault="00037DD2" w:rsidP="00773A8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otEx6974, otEx6975</w:t>
            </w:r>
          </w:p>
        </w:tc>
        <w:tc>
          <w:tcPr>
            <w:tcW w:w="1559" w:type="dxa"/>
            <w:vAlign w:val="center"/>
          </w:tcPr>
          <w:p w14:paraId="7098C6C2" w14:textId="57C102C5" w:rsidR="00037DD2" w:rsidRDefault="00037DD2" w:rsidP="00773A84">
            <w:pPr>
              <w:jc w:val="center"/>
              <w:rPr>
                <w:sz w:val="20"/>
                <w:szCs w:val="20"/>
              </w:rPr>
            </w:pPr>
            <w:r w:rsidRPr="007F61BC">
              <w:rPr>
                <w:sz w:val="20"/>
                <w:szCs w:val="20"/>
              </w:rPr>
              <w:t>This paper</w:t>
            </w:r>
          </w:p>
        </w:tc>
      </w:tr>
      <w:tr w:rsidR="00037DD2" w14:paraId="5DBF2B63" w14:textId="77777777" w:rsidTr="001A30D0">
        <w:tc>
          <w:tcPr>
            <w:tcW w:w="1980" w:type="dxa"/>
            <w:vAlign w:val="center"/>
          </w:tcPr>
          <w:p w14:paraId="0BADE36F" w14:textId="77777777" w:rsidR="00037DD2" w:rsidRDefault="00037DD2" w:rsidP="004A4F15">
            <w:pPr>
              <w:rPr>
                <w:rFonts w:cs="Arial"/>
                <w:i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t>unc-17</w:t>
            </w:r>
          </w:p>
          <w:p w14:paraId="624B4B9B" w14:textId="65D085E7" w:rsidR="00037DD2" w:rsidRPr="004A4F15" w:rsidRDefault="00037DD2" w:rsidP="004A4F15">
            <w:pPr>
              <w:rPr>
                <w:rFonts w:cs="Arial"/>
                <w:i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 w:rsidRPr="004A4F15">
              <w:rPr>
                <w:rFonts w:cs="Arial"/>
                <w:i/>
                <w:sz w:val="20"/>
                <w:szCs w:val="20"/>
              </w:rPr>
              <w:t>2::</w:t>
            </w:r>
            <w:proofErr w:type="spellStart"/>
            <w:proofErr w:type="gramEnd"/>
            <w:r w:rsidRPr="004A4F15"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2795FD6E" w14:textId="0BA6BED6" w:rsidR="00037DD2" w:rsidRPr="00B84A89" w:rsidRDefault="00037DD2" w:rsidP="00037DD2">
            <w:pPr>
              <w:jc w:val="center"/>
              <w:rPr>
                <w:sz w:val="20"/>
                <w:szCs w:val="20"/>
              </w:rPr>
            </w:pPr>
            <w:r w:rsidRPr="007F61BC">
              <w:rPr>
                <w:sz w:val="20"/>
                <w:szCs w:val="20"/>
              </w:rPr>
              <w:t>pOH</w:t>
            </w:r>
            <w:r w:rsidR="00B84A89" w:rsidRPr="007F61BC">
              <w:rPr>
                <w:sz w:val="20"/>
                <w:szCs w:val="20"/>
              </w:rPr>
              <w:t>618</w:t>
            </w:r>
          </w:p>
        </w:tc>
        <w:tc>
          <w:tcPr>
            <w:tcW w:w="6378" w:type="dxa"/>
            <w:vAlign w:val="center"/>
          </w:tcPr>
          <w:p w14:paraId="7DA07397" w14:textId="23D7C464" w:rsidR="00037DD2" w:rsidRPr="00741B99" w:rsidRDefault="00037DD2" w:rsidP="00773A84">
            <w:pPr>
              <w:jc w:val="center"/>
              <w:rPr>
                <w:sz w:val="20"/>
                <w:szCs w:val="20"/>
              </w:rPr>
            </w:pPr>
            <w:r w:rsidRPr="00CB6AC1">
              <w:rPr>
                <w:sz w:val="20"/>
                <w:szCs w:val="20"/>
              </w:rPr>
              <w:t>gcatggtactacagaaaaacttgaatgaaataaaaaatttggaaaattcaagaaaactttttttttcatagtttatttattcgagttttaatgtggcttttattttgttcggtttttgttttaaaaagattttatacaaaatttcaagaatttacaatttttccgttgtaaaaaatccaaaaaaaaatccaaaaaaatagttcaga</w:t>
            </w:r>
            <w:r w:rsidRPr="00CB6AC1">
              <w:rPr>
                <w:sz w:val="20"/>
                <w:szCs w:val="20"/>
              </w:rPr>
              <w:lastRenderedPageBreak/>
              <w:t>cctttttttaaattttaaatttaaaaattcaataccaaaaaattaaaaaaaattagtttttccgagaataaaggaaaaatgttgaaaaaatattatatataaaatttccagaaaatgtgaaaactccaaaaaactgcagacttttccccaaactagctattttttgaattcattacctttaaaggtggagtaccgaaatttaagactttgcttttttagacccaaaatggtccaaaactaccaaatttcgtaatgagacgttctgaaaatttttcaaaaaaatgttatgggagctcaaagtttttgaaaaaatggtatatttttagctaattttaaccacttcttggcgtcgcagcggttggaactcaattttaattaaattatcatccttcaatgtccttcaatctttgcaatttcaatcgaccatacgcgttcagagcatttttttttttcgtttttcctcccgtccagcacatatttaaatattctctctccccctcccctggttcctaaaaacttgggaaaggggaatttcgaaggaggtggaagcttcttcttctccccgagcacacacacacatcctctcttcaaaatctttaagaaatagtgcgtgtgaatgactagacgctgaagctaacttggtttccgcgaacaatcccaatcagtgcctgtgccgaggcttcggagaagaagagattgacgtcgtctttttctttttttgtgaaacagaataaaaaagaatacgaaatggactttttcacacattttcgttacttttccagaaaaaaacgaagctctagccatggaagtttgaattgaaaacctaaaccccgatgtgtattcatttgagcttaagcctaagcctaattctacgcctaagcataagcctaagcctatgttcaagcctaagccaaattgtagaacgttaccaaaagatcaaacctatttttcctacagaaaaggtctaatgataactgttaagcgagagacaaggagagatatatatcaaaaactagcccaaactgtgattaacatctattaactgacctcaaaaaaaaaaatagtagagattaaatactgctcaaaaagtttcttggaaaagtaaattgttaggtttctggggcctgtaaaactggaccgagttttgaagaatttttttaacttttcaaagtttggcgtcactgaaagctttatattgtacatgttccaccaattttcttttgtatccgttttttctgtctcaaaacggagctcgagcccatgacgtgtggataccgtgagaatccgcccaattccttcacatcgatctcatatttctttcccagtttatattgaattcccgttgaattgcggctttgcaggggagaagatgtgcgtctttatatttttttttctatccttacccgccgtgaatccggctcgaattgagccaatttttatgaatagtagagctaattgacttcgtctccctagaattgatgaggtaaagctcgtggggagatatggagatttttcgattttttttccagtaattttcagttcaaaatttgagcttttgagcaggagttttgagatttgtgccaaaatttcctattattttttcaaatatttttgcttttgtaaaaaaggtgtagtagaagttttgtagtgccactattttttttttgaaaattatgttttggcggaaagttctttaaaaaagttaatcaaaatttttggcgctttagtcaaattaattttctggcaaaaatattagtaattttggcgtgagttcaattttcccattcttaaaatttcacacaattaagaattttaagatttgggtttttttttcaacaaaaaatcaaatatttacatgaaaattcggcgggaaataaaaaaaaatattccgattcaatgtgtgaataactttttgcggggaattcaaatttgcattatttaaactttttttaagctcgaaaaattgaaattcttaaataaataaataaaattttcctcgaattttgaatgtttcgattttttagcgttattttttcaaaatttccactaaaactctagttctaaagttctaaaactttaaaaacttcctaatgttgtggtcttgtgtttttttggcagcgatttccaaatttctgaaattccaacaaaaaaaccactacgtcagtttgcatatccaacccccccccccccccccccccctctgagccaatcaatcatgtgcattttgaattggcgccaaggcaatcttcgtaaaaaataacaatagagtcatccctcagaacagaaaagaaacccgcccgggggctcaaatacacatgtcatttttcttttttcgcctgatttttagcctaaattagtgtttagcaattttttaaggtaactcggtggagtcatttgaactttttaaactaaaatttcagaaaaaattctttttttttgtcaaaaaataattttcccgccggaatttttcaaaaaaataatttttattttatttttcaagttccttgtttcctctttatttttttattttgcccccaaaagttttacactaaaatatttaattttcaggtaattcatcgaaagtctttctattttccgcatctcttgttcaaaatagtaacctactaaaacaaggtgagcctaattttttttaaatactgtatttccaaaaagtagtcataagatatattatgaaaattttcaagaatcttcgtacaatattttggcagaaaatttgaattttgaaattttttggtaaattttcctggaatatttgaaattaatttttggcgccagtttcaaaacataaaatttagaattttttttaagttttgaaaaaaatttttcaacaaattttggcggtaatttgtgaatttctttttttttaaacatatttcgaaaaaattattttgacataattttttcaataaaaaaatttgcaca</w:t>
            </w:r>
            <w:r w:rsidRPr="00CB6AC1">
              <w:rPr>
                <w:sz w:val="20"/>
                <w:szCs w:val="20"/>
              </w:rPr>
              <w:lastRenderedPageBreak/>
              <w:t>aagtttaaaataagttgttcaaaaaattttctagaatctcgatttaaaaaatttctgacgaatatgccgcaaacttacatattagaaaaaaaattggcgggaaataaaagaacacagaatttttcataaaattttaaataatttggcgcaaagtctaaaaattgttctgaaaaagatgttttttcgacaaaattcgaatttatcaattttctaaaaaaatatttccaaagaaagagtttagcgcgaatttgaaatttttgaaaaagtgacagttgtcatactcaattatttgcaaaaaatttttaaataagacaattggcgcgaagttcaaaaattccagaaaaaattttgcgcaaaagtcaaaattttgagagtttttggcgcgaaattcatatttttcaaaaaaaaattggcgggctatacaaaaattcaaaaaaattcggcaaaaaatacaaaatttttaacatgttcaacaactaaaccaccaagaagttcctctttaaaaaaatttccaaaaattacaaactcctcctgtattacctgtatttccactacctttcttatattaattttctcaattttctcctgtatttctctgtctctcccctccccaacaagccttatacgtgtgtttttcctcaaaactgggcgtggtctcggcggccctctggcgatctgtgtctcccctaagtctctctctcccccatacaatgggtctcacggctctgttacgcgccgagccacgtcataagttttctttaaatttttttttgtttgagaaaaagcccctaggccagcccgaagcccaaaaaatttagaaaaaataaaatattccagggggagagagagag</w:t>
            </w:r>
          </w:p>
        </w:tc>
        <w:tc>
          <w:tcPr>
            <w:tcW w:w="1527" w:type="dxa"/>
            <w:vAlign w:val="center"/>
          </w:tcPr>
          <w:p w14:paraId="0F7F527B" w14:textId="1E0A3196" w:rsidR="00037DD2" w:rsidRDefault="00037DD2" w:rsidP="00773A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pOH596</w:t>
            </w:r>
          </w:p>
        </w:tc>
        <w:tc>
          <w:tcPr>
            <w:tcW w:w="1592" w:type="dxa"/>
            <w:gridSpan w:val="2"/>
            <w:vAlign w:val="center"/>
          </w:tcPr>
          <w:p w14:paraId="228BFE72" w14:textId="1E1BA6B3" w:rsidR="00037DD2" w:rsidRDefault="00037DD2" w:rsidP="00773A8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otEx6976</w:t>
            </w:r>
          </w:p>
        </w:tc>
        <w:tc>
          <w:tcPr>
            <w:tcW w:w="1559" w:type="dxa"/>
            <w:vAlign w:val="center"/>
          </w:tcPr>
          <w:p w14:paraId="6FAD1302" w14:textId="1DB9F603" w:rsidR="00037DD2" w:rsidRDefault="00037DD2" w:rsidP="00773A84">
            <w:pPr>
              <w:jc w:val="center"/>
              <w:rPr>
                <w:sz w:val="20"/>
                <w:szCs w:val="20"/>
              </w:rPr>
            </w:pPr>
            <w:r w:rsidRPr="007F61BC">
              <w:rPr>
                <w:sz w:val="20"/>
                <w:szCs w:val="20"/>
              </w:rPr>
              <w:t>This paper</w:t>
            </w:r>
          </w:p>
        </w:tc>
      </w:tr>
      <w:tr w:rsidR="00037DD2" w:rsidRPr="007F61BC" w14:paraId="4ABB27C9" w14:textId="77777777" w:rsidTr="001A30D0">
        <w:tc>
          <w:tcPr>
            <w:tcW w:w="1980" w:type="dxa"/>
            <w:vAlign w:val="center"/>
          </w:tcPr>
          <w:p w14:paraId="75E6C271" w14:textId="77777777" w:rsidR="00037DD2" w:rsidRDefault="00037DD2" w:rsidP="004A4F15">
            <w:pPr>
              <w:rPr>
                <w:rFonts w:cs="Arial"/>
                <w:i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lastRenderedPageBreak/>
              <w:t>unc-17</w:t>
            </w:r>
          </w:p>
          <w:p w14:paraId="7D699F5E" w14:textId="7B6F3F92" w:rsidR="00037DD2" w:rsidRPr="004A4F15" w:rsidRDefault="00037DD2" w:rsidP="004A4F15">
            <w:pPr>
              <w:rPr>
                <w:rFonts w:cs="Arial"/>
                <w:i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 w:rsidRPr="004A4F15">
              <w:rPr>
                <w:rFonts w:cs="Arial"/>
                <w:i/>
                <w:sz w:val="20"/>
                <w:szCs w:val="20"/>
              </w:rPr>
              <w:t>3::</w:t>
            </w:r>
            <w:proofErr w:type="spellStart"/>
            <w:proofErr w:type="gramEnd"/>
            <w:r w:rsidRPr="004A4F15"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6276F639" w14:textId="16F3C90C" w:rsidR="00037DD2" w:rsidRPr="00B84A89" w:rsidRDefault="00037DD2" w:rsidP="00037DD2">
            <w:pPr>
              <w:jc w:val="center"/>
              <w:rPr>
                <w:sz w:val="20"/>
                <w:szCs w:val="20"/>
              </w:rPr>
            </w:pPr>
            <w:r w:rsidRPr="007F61BC">
              <w:rPr>
                <w:sz w:val="20"/>
                <w:szCs w:val="20"/>
              </w:rPr>
              <w:t>pOH</w:t>
            </w:r>
            <w:r w:rsidR="00B84A89" w:rsidRPr="007F61BC">
              <w:rPr>
                <w:sz w:val="20"/>
                <w:szCs w:val="20"/>
              </w:rPr>
              <w:t>619</w:t>
            </w:r>
          </w:p>
        </w:tc>
        <w:tc>
          <w:tcPr>
            <w:tcW w:w="6378" w:type="dxa"/>
            <w:vAlign w:val="center"/>
          </w:tcPr>
          <w:p w14:paraId="5813D66D" w14:textId="40283B47" w:rsidR="00037DD2" w:rsidRPr="00741B99" w:rsidRDefault="00037DD2" w:rsidP="00773A84">
            <w:pPr>
              <w:jc w:val="center"/>
              <w:rPr>
                <w:sz w:val="20"/>
                <w:szCs w:val="20"/>
              </w:rPr>
            </w:pPr>
            <w:r w:rsidRPr="00CB6AC1">
              <w:rPr>
                <w:sz w:val="20"/>
                <w:szCs w:val="20"/>
              </w:rPr>
              <w:t>ctctagccatggaagtttgaattgaaaacctaaaccccgatgtgtattcatttgagcttaagcctaagcctaattctacgcctaagcataagcctaagcctatgttcaagcctaagccaaattgtagaacgttaccaaaagatcaaacctatttttcctacagaaaaggtctaatgataactgttaagcgagagacaaggagagatatatatcaaaaactagcccaaactgtgattaacatctattaactgacctcaaaaaaaaaaatagtagagattaaatactgctcaaaaagtttcttggaaaagtaaattgttaggtttctggggcctgtaaaactggaccgagttttgaagaatttttttaacttttcaaagtttggcgtcactgaaagctttatattgtacatgttccaccaattttcttttgtatccgttttttctgtctcaaaacggagctcgagcccatgacgtgtggataccgtgagaatccgcccaattccttcacatcgatctcatatttctttcccagtttatattgaattcccgttgaattgcggctttgcaggggagaagatgtgcgtctttatatttttttttctatccttacccgccgtgaatccggctcgaattgagccaatttttatgaatagtagagctaattgacttcgtctccctagaattgatgaggtaaagctcgtggggagatatggagatttttcgattttttttccagtaattttcagttcaaaatttgagcttttgagcaggagttttgagatttgtgccaaaatttcctattattttttcaaatatttttgcttttgtaaaaaaggtgtagtagaagttttgtagtgccactattttttttttgaaaattatgttttggcggaaagttctttaaaaaagttaatcaaaatttttggcgctttagtcaaattaattttctggcaaaaatattagtaattttggcgtgagttcaattttcccattcttaaaatttcacacaattaagaattttaagatttgggtttttttttcaacaaaaaatcaaatatttacatgaaaattcggcgggaaataaaaaaaaatattccgattcaatgtgtgaataactttttgcggggaattcaaatttgcattatttaaactttttttaagctcgaaaaattgaaattcttaaataaataaataaaattttcctcgaattttgaatgtttcgattttttagcgttattttttcaaaatttccactaaaactctagttctaaagttctaaaactttaaaaacttcctaatgttgtggtcttgtgtttttttggcagcgatttccaaatttctgaaattccaacaaaaaaaccactacgtcagtttgcatatccaacccccccccccccccccccccctctgagccaatcaatcatgtgcattttgaattggcgccaaggcaatcttcgtaaaaaataacaatagagtcatccctcagaacagaaaagaaacccgcccgggggctcaaatacacatgtcatttttcttttttcgcctgatttttagcctaaattagtgtttagcaattttttaaggtaactcggtggagtcatttgaactttttaaactaaaatttcagaaaaaattctttttttttgtcaaaaaataattttcccgccggaatttttcaaaaaaataatttttattttatttttcaagttccttgtttcctctttatttttttattttgcccccaaaagttttacactaaaatatttaattttcaggtaattcatcgaaagtctttctattttccgcatctcttgttcaaaatagtaacctactaaaacaaggtgagcctaattttttttaaatactgtatttccaaaaagtagtcataagatatattatgaaaattttcaagaatcttcgtacaatattttggcagaaaatttgaattttgaaattttttggtaaattttcctggaatatttgaaattaatttttggcgccagtttcaaaacataaaatttagaattttttttaagttttgaaaaaaatttttcaacaaattttggc</w:t>
            </w:r>
            <w:r w:rsidRPr="00CB6AC1">
              <w:rPr>
                <w:sz w:val="20"/>
                <w:szCs w:val="20"/>
              </w:rPr>
              <w:lastRenderedPageBreak/>
              <w:t>ggtaatttgtgaatttctttttttttaaacatatttcgaaaaaattattttgacataattttttcaataaaaaaatttgcacaaagtttaaaataagttgttcaaaaaattttctagaatctcgatttaaaaaatttctgacgaatatgccgcaaacttacatattagaaaaaaaattggcgggaaataaaagaacacagaatttttcataaaattttaaataatttggcgcaaagtctaaaaattgttctgaaaaagatgttttttcgacaaaattcgaatttatcaattttctaaaaaaatatttccaaagaaagagtttagcgcgaatttgaaatttttgaaaaagtgacagttgtcatactcaattatttgcaaaaaatttttaaataagacaattggcgcgaagttcaaaaattccagaaaaaattttgcgcaaaagtcaaaattttgagagtttttggcgcgaaattcatatttttcaaaaaaaaattggcgggctatacaaaaattcaaaaaaattcggcaaaaaatacaaaatttttaacatgttcaacaactaaaccaccaagaagttcctctttaaaaaaatttccaaaaattacaaactcctcctgtattacctgtatttccactacctttcttatattaattttctcaattttctcctgtatttctctgtctctcccctccccaacaagccttatacgtgtgtttttcctcaaaactgggcgtggtctcggcggccctctggcgatctgtgtctcccctaagtctctctctcccccatacaatgggtctcacggctctgttacgcgccgagccacgtcataagttttctttaaatttttttttgtttgagaaaaagcccctaggccagcccgaagcccaaaaaatttagaaaaaataaaatattccagggggagagagagag</w:t>
            </w:r>
          </w:p>
        </w:tc>
        <w:tc>
          <w:tcPr>
            <w:tcW w:w="1527" w:type="dxa"/>
            <w:vAlign w:val="center"/>
          </w:tcPr>
          <w:p w14:paraId="0C16086A" w14:textId="081D0F0D" w:rsidR="00037DD2" w:rsidRDefault="00037DD2" w:rsidP="00773A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pOH596</w:t>
            </w:r>
          </w:p>
        </w:tc>
        <w:tc>
          <w:tcPr>
            <w:tcW w:w="1592" w:type="dxa"/>
            <w:gridSpan w:val="2"/>
            <w:vAlign w:val="center"/>
          </w:tcPr>
          <w:p w14:paraId="444D84CD" w14:textId="25D6DE3F" w:rsidR="00037DD2" w:rsidRDefault="00037DD2" w:rsidP="00773A8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otEx6978, otEx6979</w:t>
            </w:r>
          </w:p>
        </w:tc>
        <w:tc>
          <w:tcPr>
            <w:tcW w:w="1559" w:type="dxa"/>
            <w:vAlign w:val="center"/>
          </w:tcPr>
          <w:p w14:paraId="6CEC9273" w14:textId="021F9162" w:rsidR="00037DD2" w:rsidRPr="007F61BC" w:rsidRDefault="00037DD2" w:rsidP="00773A84">
            <w:pPr>
              <w:jc w:val="center"/>
              <w:rPr>
                <w:sz w:val="20"/>
                <w:szCs w:val="20"/>
              </w:rPr>
            </w:pPr>
            <w:r w:rsidRPr="007F61BC">
              <w:rPr>
                <w:sz w:val="20"/>
                <w:szCs w:val="20"/>
              </w:rPr>
              <w:t>This paper</w:t>
            </w:r>
          </w:p>
        </w:tc>
      </w:tr>
      <w:tr w:rsidR="00037DD2" w14:paraId="3DB663B4" w14:textId="77777777" w:rsidTr="001A30D0">
        <w:tc>
          <w:tcPr>
            <w:tcW w:w="1980" w:type="dxa"/>
            <w:vAlign w:val="center"/>
          </w:tcPr>
          <w:p w14:paraId="4FE2CEC1" w14:textId="15994D44" w:rsidR="00037DD2" w:rsidRPr="007F61BC" w:rsidRDefault="00037DD2" w:rsidP="004A4F15">
            <w:pPr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7F61BC">
              <w:rPr>
                <w:rFonts w:cs="Arial"/>
                <w:i/>
                <w:color w:val="000000" w:themeColor="text1"/>
                <w:sz w:val="20"/>
                <w:szCs w:val="20"/>
              </w:rPr>
              <w:t>unc-17prom</w:t>
            </w:r>
            <w:proofErr w:type="gramStart"/>
            <w:r w:rsidRPr="007F61BC">
              <w:rPr>
                <w:rFonts w:cs="Arial"/>
                <w:i/>
                <w:color w:val="000000" w:themeColor="text1"/>
                <w:sz w:val="20"/>
                <w:szCs w:val="20"/>
              </w:rPr>
              <w:t>4::</w:t>
            </w:r>
            <w:proofErr w:type="spellStart"/>
            <w:proofErr w:type="gramEnd"/>
            <w:r w:rsidRPr="007F61BC">
              <w:rPr>
                <w:rFonts w:cs="Arial"/>
                <w:i/>
                <w:color w:val="000000" w:themeColor="text1"/>
                <w:sz w:val="20"/>
                <w:szCs w:val="20"/>
              </w:rPr>
              <w:t>gfp</w:t>
            </w:r>
            <w:proofErr w:type="spellEnd"/>
          </w:p>
        </w:tc>
        <w:tc>
          <w:tcPr>
            <w:tcW w:w="1276" w:type="dxa"/>
            <w:vAlign w:val="center"/>
          </w:tcPr>
          <w:p w14:paraId="4BFAE413" w14:textId="217498C5" w:rsidR="00037DD2" w:rsidRPr="003B1957" w:rsidRDefault="00037DD2" w:rsidP="00037DD2">
            <w:pPr>
              <w:jc w:val="center"/>
              <w:rPr>
                <w:sz w:val="20"/>
                <w:szCs w:val="20"/>
              </w:rPr>
            </w:pPr>
            <w:r w:rsidRPr="007F61BC">
              <w:rPr>
                <w:sz w:val="20"/>
                <w:szCs w:val="20"/>
              </w:rPr>
              <w:t>pOH</w:t>
            </w:r>
            <w:r w:rsidR="003B1957" w:rsidRPr="007F61BC">
              <w:rPr>
                <w:sz w:val="20"/>
                <w:szCs w:val="20"/>
              </w:rPr>
              <w:t>176</w:t>
            </w:r>
          </w:p>
        </w:tc>
        <w:tc>
          <w:tcPr>
            <w:tcW w:w="6378" w:type="dxa"/>
            <w:vAlign w:val="center"/>
          </w:tcPr>
          <w:p w14:paraId="4B22A4A5" w14:textId="08D0C3F9" w:rsidR="00037DD2" w:rsidRPr="00741B99" w:rsidRDefault="00037DD2" w:rsidP="00773A84">
            <w:pPr>
              <w:jc w:val="center"/>
              <w:rPr>
                <w:sz w:val="20"/>
                <w:szCs w:val="20"/>
              </w:rPr>
            </w:pPr>
            <w:r w:rsidRPr="00922B7D">
              <w:rPr>
                <w:sz w:val="20"/>
                <w:szCs w:val="20"/>
              </w:rPr>
              <w:t>tctagaatctcgatttaaaaaatttctgacgaatatgccgcaaacttacatattagaaaaaaaattggcgggaaataaaagaacacagaatttttcataaaattttaaataatttggcgcaaagtctaaaaattgttctgaaaaagatgttttttcgacaaaattcgaatttatcaattttctaaaaaaatatttccaaagaaagagtttagcgcgaatttgaaatttttgaaaaagtgacagttgtcatactcaattatttgcaaaaaatttttaaataagacaattggcgcgaagttcaaaaattccagaaaaaattttgcgcaaaagtcaaaattttgagagtttttggcgcgaaattcatatttttcaaaaaaaaattggcgggctatacaaaaattcaaaaaaattcggcaaaaaatacaaaatttttaacatgttcaacaactaaaccaccaagaagttcctctttaaaaaaatttccaaaaattacaaactcctcctgtattacctgtatttccactacctttcttatattaattttctcaattttctcctgtatttctctgtctctcccctccccaacaagccttatacgtgtgtttttcctcaaaactgggcgtggtctcggcggccctctggcgatctgtgtctcccctaagtctctctctcccccatacaatgggtctcacggctctgttacgcgccgagccacgtcataagttttctttaaatttttttttgtttgagaaaaagcccctaggccagcccgaagcccaaaaaatttagaaaaaataaaatattccagggggagagagagag</w:t>
            </w:r>
          </w:p>
        </w:tc>
        <w:tc>
          <w:tcPr>
            <w:tcW w:w="1527" w:type="dxa"/>
            <w:vAlign w:val="center"/>
          </w:tcPr>
          <w:p w14:paraId="0B132250" w14:textId="2FB0BA7F" w:rsidR="00037DD2" w:rsidRDefault="00037DD2" w:rsidP="00773A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154CC2F7" w14:textId="77777777" w:rsidR="00037DD2" w:rsidRDefault="00037DD2" w:rsidP="00773A8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otIs660</w:t>
            </w:r>
          </w:p>
          <w:p w14:paraId="78181EC4" w14:textId="0CC71280" w:rsidR="00037DD2" w:rsidRDefault="00037DD2" w:rsidP="00773A8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otIs661</w:t>
            </w:r>
          </w:p>
        </w:tc>
        <w:tc>
          <w:tcPr>
            <w:tcW w:w="1559" w:type="dxa"/>
            <w:vAlign w:val="center"/>
          </w:tcPr>
          <w:p w14:paraId="4E93207F" w14:textId="77777777" w:rsidR="00037DD2" w:rsidRDefault="00037DD2" w:rsidP="00773A8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Wenick</w:t>
            </w:r>
            <w:proofErr w:type="spellEnd"/>
            <w:r>
              <w:rPr>
                <w:sz w:val="20"/>
                <w:szCs w:val="20"/>
              </w:rPr>
              <w:t xml:space="preserve"> et al. 2004</w:t>
            </w:r>
          </w:p>
          <w:p w14:paraId="50613EE3" w14:textId="0049893D" w:rsidR="00037DD2" w:rsidRDefault="00037DD2" w:rsidP="00773A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(promoter D)</w:t>
            </w:r>
          </w:p>
        </w:tc>
      </w:tr>
      <w:tr w:rsidR="00037DD2" w14:paraId="1E302056" w14:textId="77777777" w:rsidTr="001A30D0">
        <w:tc>
          <w:tcPr>
            <w:tcW w:w="1980" w:type="dxa"/>
            <w:vAlign w:val="center"/>
          </w:tcPr>
          <w:p w14:paraId="7F5D126A" w14:textId="05EDF9EB" w:rsidR="00037DD2" w:rsidRPr="007F61BC" w:rsidRDefault="00037DD2" w:rsidP="004A4F15">
            <w:pPr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7F61BC">
              <w:rPr>
                <w:rFonts w:cs="Arial"/>
                <w:i/>
                <w:color w:val="000000" w:themeColor="text1"/>
                <w:sz w:val="20"/>
                <w:szCs w:val="20"/>
              </w:rPr>
              <w:t>unc-17prom</w:t>
            </w:r>
            <w:proofErr w:type="gramStart"/>
            <w:r w:rsidRPr="007F61BC">
              <w:rPr>
                <w:rFonts w:cs="Arial"/>
                <w:i/>
                <w:color w:val="000000" w:themeColor="text1"/>
                <w:sz w:val="20"/>
                <w:szCs w:val="20"/>
              </w:rPr>
              <w:t>5::</w:t>
            </w:r>
            <w:proofErr w:type="spellStart"/>
            <w:proofErr w:type="gramEnd"/>
            <w:r w:rsidRPr="007F61BC">
              <w:rPr>
                <w:rFonts w:cs="Arial"/>
                <w:i/>
                <w:color w:val="000000" w:themeColor="text1"/>
                <w:sz w:val="20"/>
                <w:szCs w:val="20"/>
              </w:rPr>
              <w:t>gfp</w:t>
            </w:r>
            <w:proofErr w:type="spellEnd"/>
          </w:p>
        </w:tc>
        <w:tc>
          <w:tcPr>
            <w:tcW w:w="1276" w:type="dxa"/>
            <w:vAlign w:val="center"/>
          </w:tcPr>
          <w:p w14:paraId="424C5C30" w14:textId="76E859B6" w:rsidR="00037DD2" w:rsidRPr="005A1D2E" w:rsidRDefault="00B84A89" w:rsidP="00037DD2">
            <w:pPr>
              <w:jc w:val="center"/>
              <w:rPr>
                <w:sz w:val="20"/>
                <w:szCs w:val="20"/>
              </w:rPr>
            </w:pPr>
            <w:proofErr w:type="spellStart"/>
            <w:r w:rsidRPr="007F61BC">
              <w:rPr>
                <w:sz w:val="20"/>
                <w:szCs w:val="20"/>
              </w:rPr>
              <w:t>na</w:t>
            </w:r>
            <w:proofErr w:type="spellEnd"/>
          </w:p>
        </w:tc>
        <w:tc>
          <w:tcPr>
            <w:tcW w:w="6378" w:type="dxa"/>
            <w:vAlign w:val="center"/>
          </w:tcPr>
          <w:p w14:paraId="30987B19" w14:textId="730C84B7" w:rsidR="00037DD2" w:rsidRPr="00741B99" w:rsidRDefault="00037DD2" w:rsidP="00773A84">
            <w:pPr>
              <w:jc w:val="center"/>
              <w:rPr>
                <w:sz w:val="20"/>
                <w:szCs w:val="20"/>
              </w:rPr>
            </w:pPr>
            <w:r w:rsidRPr="00351CF2">
              <w:rPr>
                <w:sz w:val="20"/>
                <w:szCs w:val="20"/>
              </w:rPr>
              <w:t>gtatacaccaatcatttctcccctccgaaatgtgtagtcgtcatgacaaagtggtgacactggattacggtaggctccgcccacttcttggaaaagtgacgtgggctcggtgagccctaaagcttttggttttcacaattttctggtttttgggatttttgcgggaattttgagaggagaaagttgggagagaagatattggaatggtccccggggagctgtacatttatacatctagactgaagctggggtattgcaaaaagagaaaagcctatcactttctttccatcctgcatacttgccaaaaagttttggctgagcttatttttaaaattggaattttttggaattttcagaaaagaaaaagttttttctttttttttaatttaaaaaatttttgctatttattgcatggtactacagaaaaacttgaatgaaataaaaaatttggaaaattcaagaaaactttttttttcatagtttatttattcgagttttaatgtggcttttattttgttcggtttttgttttaaaaagattttatacaaaatttcaagaatttacaatttttccgttgtaaaaaatccaaaaaaaaatccaaaaaaatagttcagacctttttttaaattttaaatttaaaaattcaataccaaaaaattaaaaaaaattagtttttccgagaataaaggaaaaatgttgaaaaaatattatatataaaatttccagaaaatgtgaaaactccaaaaaactgcagacttttccccaaactagctattttttgaattcattacctttaaaggtggagtaccgaaatttaagactttgcttttttagacccaaaatggtccaaaactaccaaatttcgtaatgagacgttctgaaaatttttcaaaaaaatgttatgggagctcaaagtttttgaaaaaatggtatatttttagctaattttaaccacttcttggcgtcgcagcggttggaactcaattttaattaaattatcatccttcaatgtccttcaatctttgcaatttcaatcgaccatacgcgttcagagcatttttttttttcgtttttcctcccgtccagcacat</w:t>
            </w:r>
            <w:r w:rsidRPr="00351CF2">
              <w:rPr>
                <w:sz w:val="20"/>
                <w:szCs w:val="20"/>
              </w:rPr>
              <w:lastRenderedPageBreak/>
              <w:t>atttaaatattctctctccccctcccctggttcctaaaaacttgggaaaggggaatttcgaaggaggtggaagcttcttcttctccccgagcacacacacacatcctctcttcaaaatctttaagaaatagtgcgtgtgaatgactagacgctgaagctaacttggtttccgcgaacaatcccaatcagtgcctgtgccgaggcttcggagaagaagagattgacgtcgtctttttctttttttgtgaaacagaataaaaaagaatacgaaatggactttttcacacattttcgttacttttccagaaaaaaacgaagctctagccatggaagtttgaattgaaaacctaaaccccgatgtgtattcatttgagcttaagcctaagcctaattctacgcctaagcataagcctaagcctatgttcaagcctaagccaaattgtagaacgttaccaaaagatcaaacctatttttcctacagaaaaggtctaatgataactgttaagcgagagacaaggagagatatatatcaaaaactagcccaaactgtgattaacatctattaactgacctcaaaaaaaaaaatagtagagattaaatactgctcaaaaagtttcttggaaaagtaaattgttaggtttctggggcctgtaaaactggaccgagttttgaagaatttttttaacttttcaaagtttggcgtcactgaaagctttatattgtacatgttccaccaattttcttttgtatccgttttttctgtctcaaaacggagctcgagcccatgacgtgtggataccgtgagaatccgcccaattccttcacatcgatctcatatttctttcccagtttatattgaattcccgttgaattgcggctttgcaggggagaagatgtgcgtctttatatttttttttctatccttacccgccgtgaatccggctcgaattgagccaatttttatgaatagtagagctaattgacttcgtctccctagaattgatgaggtaaagctcgtggggagatatggagatttttcgattttttttccagtaattttcagttcaaaatttgagcttttgagcaggagttttgagatttgtgccaaaatttcctattattttttcaaatatttttgcttttgtaaaaaaggtgtagtagaagttttgtagtgccactattttttttttgaaaattatgttttggcggaaagttctttaaaaaagttaatcaaaatttttggcgctttagtcaaattaattttctggcaaaaatattagtaattttggcgtgagttcaattttcccattcttaaaatttcacacaattaagaattttaagatttgggtttttttttcaacaaaaaatcaaatatttacatgaaaattcggcgggaaataaaaaaaaatattccgattcaatgtgtgaataactttttgcggggaattcaaatttgcattatttaaactttttttaagctcgaaaaattgaaattcttaaataaataaataaaattttcctcgaattttgaatgtttcgattttttagcgttattttttcaaaatttccactaaaactctagttctaaagttctaaaactttaaaaacttcctaatgttgtggtcttgtgtttttttggcagcgatttccaaatttctgaaattccaacaaaaaaaccactacgtcagtttgcatatccaacccccccccccccccccccccctctgagccaatcaatcatgtgcattttgaattggcgccaaggcaatcttcgtaaaaaataacaatagagtcatccctcagaacagaaaagaaacccgcccgggggctcaaatacacatgtcatttttcttttttcgcctgatttttagcctaaattagtgtttagcaattttttaaggtaactcggtggagtcatttgaactttttaaactaaaatttcagaaaaaattctttttttttgtcaaaaaataattttcccgccggaatttttcaaaaaaataatttttattttatttttcaagttccttgtttcctctttatttttttattttgcccccaaaagttttacactaaaatatttaattttcaggtaattcatcgaaagtctttctattttccgcatctcttgttcaaaatagtaacctactaaaacaag</w:t>
            </w:r>
          </w:p>
        </w:tc>
        <w:tc>
          <w:tcPr>
            <w:tcW w:w="1527" w:type="dxa"/>
            <w:vAlign w:val="center"/>
          </w:tcPr>
          <w:p w14:paraId="64B73B08" w14:textId="1328D922" w:rsidR="00037DD2" w:rsidRDefault="00037DD2" w:rsidP="00773A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vAlign w:val="center"/>
          </w:tcPr>
          <w:p w14:paraId="646090A6" w14:textId="7C31EC27" w:rsidR="00037DD2" w:rsidRDefault="00037DD2" w:rsidP="00773A8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vsIs48</w:t>
            </w:r>
          </w:p>
        </w:tc>
        <w:tc>
          <w:tcPr>
            <w:tcW w:w="1559" w:type="dxa"/>
            <w:vAlign w:val="center"/>
          </w:tcPr>
          <w:p w14:paraId="679A1BF9" w14:textId="0B388A93" w:rsidR="00037DD2" w:rsidRPr="0016041F" w:rsidRDefault="0016041F" w:rsidP="00773A8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6041F">
              <w:rPr>
                <w:color w:val="000000" w:themeColor="text1"/>
                <w:sz w:val="20"/>
                <w:szCs w:val="20"/>
              </w:rPr>
              <w:t>Chase et al., 2004</w:t>
            </w:r>
          </w:p>
        </w:tc>
      </w:tr>
      <w:tr w:rsidR="00E633B6" w14:paraId="30F4321D" w14:textId="77777777" w:rsidTr="001A30D0">
        <w:tc>
          <w:tcPr>
            <w:tcW w:w="1980" w:type="dxa"/>
            <w:vAlign w:val="center"/>
          </w:tcPr>
          <w:p w14:paraId="5789B367" w14:textId="77777777" w:rsidR="00DA07D6" w:rsidRDefault="005520FA" w:rsidP="004A4F15">
            <w:pPr>
              <w:rPr>
                <w:ins w:id="0" w:author="Paschalis" w:date="2019-12-06T10:41:00Z"/>
                <w:rFonts w:cs="Arial"/>
                <w:i/>
                <w:color w:val="000000" w:themeColor="text1"/>
                <w:sz w:val="20"/>
                <w:szCs w:val="20"/>
              </w:rPr>
            </w:pPr>
            <w:r w:rsidRPr="005520FA">
              <w:rPr>
                <w:rFonts w:cs="Arial"/>
                <w:i/>
                <w:color w:val="000000" w:themeColor="text1"/>
                <w:sz w:val="20"/>
                <w:szCs w:val="20"/>
              </w:rPr>
              <w:t>unc-17</w:t>
            </w:r>
          </w:p>
          <w:p w14:paraId="7AE6B757" w14:textId="1E53186B" w:rsidR="00E633B6" w:rsidRPr="00037DD2" w:rsidRDefault="005520FA" w:rsidP="004A4F15">
            <w:pPr>
              <w:rPr>
                <w:rFonts w:cs="Arial"/>
                <w:i/>
                <w:color w:val="000000" w:themeColor="text1"/>
                <w:sz w:val="20"/>
                <w:szCs w:val="20"/>
                <w:highlight w:val="green"/>
              </w:rPr>
            </w:pPr>
            <w:r w:rsidRPr="005520FA">
              <w:rPr>
                <w:rFonts w:cs="Arial"/>
                <w:i/>
                <w:color w:val="000000" w:themeColor="text1"/>
                <w:sz w:val="20"/>
                <w:szCs w:val="20"/>
              </w:rPr>
              <w:t>prom6</w:t>
            </w:r>
            <w:r w:rsidR="00DA07D6">
              <w:rPr>
                <w:rFonts w:cs="Arial"/>
                <w:i/>
                <w:color w:val="000000" w:themeColor="text1"/>
                <w:sz w:val="20"/>
                <w:szCs w:val="20"/>
              </w:rPr>
              <w:t>::2</w:t>
            </w:r>
            <w:proofErr w:type="gramStart"/>
            <w:r w:rsidR="00DA07D6">
              <w:rPr>
                <w:rFonts w:cs="Arial"/>
                <w:i/>
                <w:color w:val="000000" w:themeColor="text1"/>
                <w:sz w:val="20"/>
                <w:szCs w:val="20"/>
              </w:rPr>
              <w:t>xnls::</w:t>
            </w:r>
            <w:proofErr w:type="gramEnd"/>
            <w:r w:rsidR="00381A5C">
              <w:rPr>
                <w:rFonts w:cs="Arial"/>
                <w:i/>
                <w:color w:val="000000" w:themeColor="text1"/>
                <w:sz w:val="20"/>
                <w:szCs w:val="20"/>
              </w:rPr>
              <w:t>DsRed2</w:t>
            </w:r>
          </w:p>
        </w:tc>
        <w:tc>
          <w:tcPr>
            <w:tcW w:w="1276" w:type="dxa"/>
            <w:vAlign w:val="center"/>
          </w:tcPr>
          <w:p w14:paraId="0014754D" w14:textId="77777777" w:rsidR="00E633B6" w:rsidRPr="005A1D2E" w:rsidRDefault="00E633B6" w:rsidP="005520F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2BE4C5A5" w14:textId="6226FD3B" w:rsidR="00E633B6" w:rsidRPr="00037DD2" w:rsidRDefault="005520FA" w:rsidP="00773A8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520FA">
              <w:rPr>
                <w:color w:val="000000" w:themeColor="text1"/>
                <w:sz w:val="20"/>
                <w:szCs w:val="20"/>
              </w:rPr>
              <w:t>gtgacactggattacggtaggctccgcccacttcttggaaaagtgacgtgggctcggtgagccctaaagcttttggttttcacaattttctggtttttgggatttttgcgggaattttgagaggagaaagttgggagagaagatattggaatggtccccggggagctgtacatttatacatctagactgaagctggggtattgcaaaaagagaaaagcctatcactttctttccatcctgcatacttgccaaaaagttttggctgagcttatttttaaaattggaattttttggaattttcagaaaagaaaaagttttttctttttttttaatttaaaaaatttttgctatttattgcatggtactacagaaaaacttgaatgaaataaaaaatttggaaaattcaagaaaactttttttttcatagtttatttattcgagttttaatgtggcttttattttgttcggtttttgttttaaaaagattttatacaaaatttcaagaatttacaatttttccgttgtaaaaaatccaaaaaaaaatccaaaaaaatagttcagacctttttttaaattttaaatttaaaaattcaataccaaaaaattaaaaaaaattagtttttccgagaataaaggaaaaatgttgaaaaaatattatatataaaatttccagaaaatgtgaaaactccaaaaaactgcagacttttccccaaactagctattttttgaattcattacctttaaaggt</w:t>
            </w:r>
            <w:r w:rsidRPr="005520FA">
              <w:rPr>
                <w:color w:val="000000" w:themeColor="text1"/>
                <w:sz w:val="20"/>
                <w:szCs w:val="20"/>
              </w:rPr>
              <w:lastRenderedPageBreak/>
              <w:t>ggagtaccgaaatttaagactttgcttttttagacccaaaatggtccaaaactaccaaatttcgtaatgagacgttctgaaaatttttcaaaaaaatgttatgggagctcaaagtttttgaaaaaatggtatatttttagctaattttaaccacttcttggcgtcgcagcggttggaactcaattttaattaaattatcatccttcaatgtccttcaatctttgcaatttcaatcgaccatacgcgttcagag</w:t>
            </w:r>
          </w:p>
        </w:tc>
        <w:tc>
          <w:tcPr>
            <w:tcW w:w="1527" w:type="dxa"/>
            <w:vAlign w:val="center"/>
          </w:tcPr>
          <w:p w14:paraId="027F070A" w14:textId="2CBB6A5C" w:rsidR="00E633B6" w:rsidRPr="00037DD2" w:rsidRDefault="00381A5C" w:rsidP="00773A8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PCR fusion</w:t>
            </w:r>
          </w:p>
        </w:tc>
        <w:tc>
          <w:tcPr>
            <w:tcW w:w="1592" w:type="dxa"/>
            <w:gridSpan w:val="2"/>
            <w:vAlign w:val="center"/>
          </w:tcPr>
          <w:p w14:paraId="5E3DBF4E" w14:textId="7B70076B" w:rsidR="00E633B6" w:rsidRPr="0039219E" w:rsidRDefault="00EC670A" w:rsidP="00773A84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FA34EC">
              <w:rPr>
                <w:rFonts w:cs="Arial"/>
                <w:i/>
              </w:rPr>
              <w:t>otEx4750</w:t>
            </w:r>
          </w:p>
        </w:tc>
        <w:tc>
          <w:tcPr>
            <w:tcW w:w="1559" w:type="dxa"/>
            <w:vAlign w:val="center"/>
          </w:tcPr>
          <w:p w14:paraId="01E107C8" w14:textId="211EBBE1" w:rsidR="00E633B6" w:rsidRPr="00AE70C8" w:rsidRDefault="00AE2AA1" w:rsidP="005D40EB">
            <w:pPr>
              <w:jc w:val="center"/>
              <w:rPr>
                <w:sz w:val="20"/>
                <w:szCs w:val="20"/>
                <w:highlight w:val="green"/>
              </w:rPr>
            </w:pPr>
            <w:proofErr w:type="spellStart"/>
            <w:r w:rsidRPr="000714CD">
              <w:rPr>
                <w:sz w:val="20"/>
                <w:szCs w:val="20"/>
              </w:rPr>
              <w:t>Kratsios</w:t>
            </w:r>
            <w:proofErr w:type="spellEnd"/>
            <w:r w:rsidR="0016041F">
              <w:rPr>
                <w:sz w:val="20"/>
                <w:szCs w:val="20"/>
              </w:rPr>
              <w:t xml:space="preserve"> et al.</w:t>
            </w:r>
            <w:r w:rsidR="000714CD">
              <w:rPr>
                <w:sz w:val="20"/>
                <w:szCs w:val="20"/>
              </w:rPr>
              <w:t>,</w:t>
            </w:r>
            <w:r w:rsidRPr="000714CD">
              <w:rPr>
                <w:sz w:val="20"/>
                <w:szCs w:val="20"/>
              </w:rPr>
              <w:t xml:space="preserve"> 2011</w:t>
            </w:r>
          </w:p>
        </w:tc>
      </w:tr>
      <w:tr w:rsidR="00037DD2" w14:paraId="76709D70" w14:textId="77777777" w:rsidTr="001A30D0">
        <w:tc>
          <w:tcPr>
            <w:tcW w:w="1980" w:type="dxa"/>
            <w:vAlign w:val="center"/>
          </w:tcPr>
          <w:p w14:paraId="5019A8DE" w14:textId="77777777" w:rsidR="00037DD2" w:rsidRDefault="00037DD2" w:rsidP="004A4F15">
            <w:pPr>
              <w:rPr>
                <w:rFonts w:cs="Arial"/>
                <w:i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t>unc-17</w:t>
            </w:r>
          </w:p>
          <w:p w14:paraId="0721E88D" w14:textId="5C980C38" w:rsidR="00037DD2" w:rsidRPr="004A4F15" w:rsidRDefault="00037DD2" w:rsidP="004A4F15">
            <w:pPr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 w:rsidRPr="004A4F15">
              <w:rPr>
                <w:rFonts w:cs="Arial"/>
                <w:i/>
                <w:sz w:val="20"/>
                <w:szCs w:val="20"/>
              </w:rPr>
              <w:t>7::</w:t>
            </w:r>
            <w:proofErr w:type="spellStart"/>
            <w:proofErr w:type="gramEnd"/>
            <w:r w:rsidRPr="004A4F15"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468F7CB5" w14:textId="22180141" w:rsidR="00037DD2" w:rsidRPr="005446E9" w:rsidRDefault="00037DD2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620</w:t>
            </w:r>
          </w:p>
        </w:tc>
        <w:tc>
          <w:tcPr>
            <w:tcW w:w="6378" w:type="dxa"/>
            <w:vAlign w:val="center"/>
          </w:tcPr>
          <w:p w14:paraId="3AE32012" w14:textId="59D474BE" w:rsidR="00037DD2" w:rsidRPr="00741B99" w:rsidRDefault="00037DD2" w:rsidP="00773A84">
            <w:pPr>
              <w:jc w:val="center"/>
              <w:rPr>
                <w:sz w:val="20"/>
                <w:szCs w:val="20"/>
              </w:rPr>
            </w:pPr>
            <w:r w:rsidRPr="004F6A68">
              <w:rPr>
                <w:sz w:val="20"/>
                <w:szCs w:val="20"/>
              </w:rPr>
              <w:t>gcatggtactacagaaaaacttgaatgaaataaaaaatttggaaaattcaagaaaactttttttttcatagtttatttattcgagttttaatgtggcttttattttgttcggtttttgttttaaaaagattttatacaaaatttcaagaatttacaatttttccgttgtaaaaaatccaaaaaaaaatccaaaaaaatagttcagacctttttttaaattttaaatttaaaaattcaataccaaaaaattaaaaaaaattagtttttccgagaataaaggaaaaatgttgaaaaaatattatatataaaatttccagaaaatgtgaaaactccaaaaaactgcagacttttccccaaactagctattttttgaattcattacctttaaaggtggagtaccgaaatttaagactttgcttttttagacccaaaatggtccaaaactaccaaatttcgtaatgagacgttctgaaaatttttcaaaaaaatgttatgggagctcaaagtttttgaaaaaatggtatatttttagctaattttaaccacttcttggcgtcgcagcggttggaactcaattttaattaaattatcatccttcaatgtccttcaatctttgcaatttcaatcgaccatacgcgttcagagcatttttttttttcgtttttcctcccgtccagcacatatttaaatattctctctccccctcccctggttcctaaaaacttgggaaaggggaatttcgaaggaggtggaagcttcttcttctccccgagcacacacacacatcctctcttcaaaatctttaagaaatagtgcgtgtgaatgactagacgctctgtgccgaggcttcggagaagaagagattgacgtcgtctttttctttttttgtgaaacagaataaaaaagaatacgaaatggactttttcacacattttcgttacttttccagaaaaaaacgaagctctagccatgga</w:t>
            </w:r>
          </w:p>
        </w:tc>
        <w:tc>
          <w:tcPr>
            <w:tcW w:w="1527" w:type="dxa"/>
            <w:vAlign w:val="center"/>
          </w:tcPr>
          <w:p w14:paraId="36522AE1" w14:textId="59CDC7FD" w:rsidR="00037DD2" w:rsidRDefault="00037DD2" w:rsidP="00773A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pOH596</w:t>
            </w:r>
          </w:p>
        </w:tc>
        <w:tc>
          <w:tcPr>
            <w:tcW w:w="1592" w:type="dxa"/>
            <w:gridSpan w:val="2"/>
            <w:vAlign w:val="center"/>
          </w:tcPr>
          <w:p w14:paraId="0943D980" w14:textId="10EBF246" w:rsidR="00037DD2" w:rsidRDefault="00037DD2" w:rsidP="00773A8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otEx6982, otEx6983</w:t>
            </w:r>
          </w:p>
        </w:tc>
        <w:tc>
          <w:tcPr>
            <w:tcW w:w="1559" w:type="dxa"/>
            <w:vAlign w:val="center"/>
          </w:tcPr>
          <w:p w14:paraId="0AFBBC39" w14:textId="5D1CACE1" w:rsidR="00037DD2" w:rsidRPr="005222A7" w:rsidRDefault="00037DD2" w:rsidP="00773A84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037DD2" w14:paraId="53382A32" w14:textId="77777777" w:rsidTr="001A30D0">
        <w:tc>
          <w:tcPr>
            <w:tcW w:w="1980" w:type="dxa"/>
            <w:vAlign w:val="center"/>
          </w:tcPr>
          <w:p w14:paraId="02BD615A" w14:textId="77777777" w:rsidR="00037DD2" w:rsidRDefault="00037DD2" w:rsidP="004A4F15">
            <w:pPr>
              <w:rPr>
                <w:rFonts w:cs="Arial"/>
                <w:i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t>unc-17</w:t>
            </w:r>
          </w:p>
          <w:p w14:paraId="7CAA8046" w14:textId="03703567" w:rsidR="00037DD2" w:rsidRPr="004A4F15" w:rsidRDefault="00037DD2" w:rsidP="004A4F15">
            <w:pPr>
              <w:rPr>
                <w:rFonts w:cs="Arial"/>
                <w:i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 w:rsidRPr="004A4F15">
              <w:rPr>
                <w:rFonts w:cs="Arial"/>
                <w:i/>
                <w:sz w:val="20"/>
                <w:szCs w:val="20"/>
              </w:rPr>
              <w:t>8::</w:t>
            </w:r>
            <w:proofErr w:type="spellStart"/>
            <w:proofErr w:type="gramEnd"/>
            <w:r w:rsidRPr="004A4F15"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40914CDE" w14:textId="0DF4D716" w:rsidR="00037DD2" w:rsidRPr="005446E9" w:rsidRDefault="00037DD2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621</w:t>
            </w:r>
          </w:p>
        </w:tc>
        <w:tc>
          <w:tcPr>
            <w:tcW w:w="6378" w:type="dxa"/>
            <w:vAlign w:val="center"/>
          </w:tcPr>
          <w:p w14:paraId="3407E74E" w14:textId="09B003E0" w:rsidR="00037DD2" w:rsidRPr="00741B99" w:rsidRDefault="00037DD2" w:rsidP="00773A84">
            <w:pPr>
              <w:jc w:val="center"/>
              <w:rPr>
                <w:sz w:val="20"/>
                <w:szCs w:val="20"/>
              </w:rPr>
            </w:pPr>
            <w:r w:rsidRPr="004F6A68">
              <w:rPr>
                <w:sz w:val="20"/>
                <w:szCs w:val="20"/>
              </w:rPr>
              <w:t>ctctagccatggaagtttgaattgaaaacctaaaccccgatgtgtattcatttgagcttaagcctaagcctaattctacgcctaagcataagcctaagcctatgttcaagcctaagccaaattgtagaacgttaccaaaagatcaaacctatttttcctacagaaaaggtctaatgataactgttaagcgagagacaaggagagatatatatcaaaaactagcccaaactgtgattaacatctattaactgacctcaaaaaaaaaaatagtagagattaaatactgctcaaaaagtttcttggaaaagtaaattgttaggtttctggggcctgtaaaactggaccgagttttgaagaatttttttaacttttcaaagtttggcgtcactgaaagctttatattgtacatgttccaccaattttcttttgtatccgttttttctgtctcaaaacggagctcgagcccatgacgtgtggataccgtgagaatccgcccaattccttcacatcgatctcatatttctttcccagtttatattgaattcccgttgaattgcggctttgcaggggagaagatgtgcgtctttatatttttttttctatccttacccgccgtgaatccggctcgaattgagccaatttttatgaatagtagagctaattgacttcgtctccctagaattgatgaggtaaagctcgtggggagatatggagatttttcgattttttttccagtaattttcagttcaaaatttgagcttttgagcaggagttttgagatttgtgccaaaatttcctattattttttcaaatatttttgcttttgtaaaaaaggtgtagtagaagttttgtagtgccactattttt</w:t>
            </w:r>
          </w:p>
        </w:tc>
        <w:tc>
          <w:tcPr>
            <w:tcW w:w="1527" w:type="dxa"/>
            <w:vAlign w:val="center"/>
          </w:tcPr>
          <w:p w14:paraId="2E416824" w14:textId="36881FE1" w:rsidR="00037DD2" w:rsidRDefault="00037DD2" w:rsidP="00773A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pOH596</w:t>
            </w:r>
          </w:p>
        </w:tc>
        <w:tc>
          <w:tcPr>
            <w:tcW w:w="1592" w:type="dxa"/>
            <w:gridSpan w:val="2"/>
            <w:vAlign w:val="center"/>
          </w:tcPr>
          <w:p w14:paraId="1E44E786" w14:textId="46BA1895" w:rsidR="00037DD2" w:rsidRDefault="00037DD2" w:rsidP="00773A8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otEx6984, otEx6985</w:t>
            </w:r>
          </w:p>
        </w:tc>
        <w:tc>
          <w:tcPr>
            <w:tcW w:w="1559" w:type="dxa"/>
            <w:vAlign w:val="center"/>
          </w:tcPr>
          <w:p w14:paraId="5472CD3B" w14:textId="30212316" w:rsidR="00037DD2" w:rsidRPr="005222A7" w:rsidRDefault="00037DD2" w:rsidP="00773A84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037DD2" w14:paraId="4597019C" w14:textId="77777777" w:rsidTr="001A30D0">
        <w:tc>
          <w:tcPr>
            <w:tcW w:w="1980" w:type="dxa"/>
            <w:vAlign w:val="center"/>
          </w:tcPr>
          <w:p w14:paraId="7B87872E" w14:textId="77777777" w:rsidR="00037DD2" w:rsidRDefault="00037DD2" w:rsidP="004A4F15">
            <w:pPr>
              <w:rPr>
                <w:rFonts w:cs="Arial"/>
                <w:i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t>unc-17</w:t>
            </w:r>
          </w:p>
          <w:p w14:paraId="429A250E" w14:textId="2AC8FC65" w:rsidR="00037DD2" w:rsidRPr="004A4F15" w:rsidRDefault="00037DD2" w:rsidP="004A4F15">
            <w:pPr>
              <w:rPr>
                <w:rFonts w:cs="Arial"/>
                <w:i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t>prom8_B</w:t>
            </w:r>
            <w:proofErr w:type="gramStart"/>
            <w:r w:rsidRPr="004A4F15">
              <w:rPr>
                <w:rFonts w:cs="Arial"/>
                <w:i/>
                <w:sz w:val="20"/>
                <w:szCs w:val="20"/>
              </w:rPr>
              <w:t>30::</w:t>
            </w:r>
            <w:proofErr w:type="spellStart"/>
            <w:proofErr w:type="gramEnd"/>
            <w:r w:rsidRPr="004A4F15"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7B68E2E7" w14:textId="04EC1603" w:rsidR="00037DD2" w:rsidRPr="005446E9" w:rsidRDefault="00037DD2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622</w:t>
            </w:r>
          </w:p>
        </w:tc>
        <w:tc>
          <w:tcPr>
            <w:tcW w:w="6378" w:type="dxa"/>
            <w:vAlign w:val="center"/>
          </w:tcPr>
          <w:p w14:paraId="2E8C6B1F" w14:textId="213EA5BC" w:rsidR="00037DD2" w:rsidRPr="00741B99" w:rsidRDefault="00037DD2" w:rsidP="00773A84">
            <w:pPr>
              <w:jc w:val="center"/>
              <w:rPr>
                <w:sz w:val="20"/>
                <w:szCs w:val="20"/>
              </w:rPr>
            </w:pPr>
            <w:r w:rsidRPr="004F6A68">
              <w:rPr>
                <w:sz w:val="20"/>
                <w:szCs w:val="20"/>
              </w:rPr>
              <w:t>ctctagccatggaagtttgaattgaaaacctaaaccccgatgtgtattcatttgagcttaagcctaagcctaattctacgcctaagcataagcctaagcctatgttcaagcctaagccaaattgtagaacgttaccaaaagatcaaacctatttttcctacagaaaaggtctaatgataactgttaagcgagagacaaggagagatatatatcaaaaactagcccaaactgtgattaacatctattaactgacctcaaaaaaaaaaatagtagagattaaatactgctcaaaaagtttcttggaaaagtaaattgttaggtttctggggcctgtaaaactggaccgagttttgaagaatttttttaacttttcaaagtttggcgtcactgaaagctttatattgtacatgttccaccaattttcttttgtatccgttttttctgtctcaaaacggagctcgagcccatgacgtgtggataccgtgagaatccgcccaattccttcacatcgatctcatatttctttcccagtttatattgaattcccgttgaattgcggctttgcaggggagaagatgtgcgtctttatatttttttttctatccttacccgccgtgaatccggctc</w:t>
            </w:r>
            <w:r w:rsidRPr="004F6A68">
              <w:rPr>
                <w:color w:val="FF0000"/>
                <w:sz w:val="20"/>
                <w:szCs w:val="20"/>
              </w:rPr>
              <w:t>gaattgagccaatttttatgaatagtagag</w:t>
            </w:r>
            <w:r w:rsidRPr="004F6A68">
              <w:rPr>
                <w:sz w:val="20"/>
                <w:szCs w:val="20"/>
              </w:rPr>
              <w:t>ctaattgacttcgt</w:t>
            </w:r>
            <w:r w:rsidRPr="004F6A68">
              <w:rPr>
                <w:sz w:val="20"/>
                <w:szCs w:val="20"/>
              </w:rPr>
              <w:lastRenderedPageBreak/>
              <w:t>ctccctagaattgatgaggtaaagctcgtggggagatatggagatttttcgattttttttccagtaattttcagttcaaaatttgagcttttgagcaggagttttgagatttgtgccaaaatttcctattattttttcaaatatttttgcttttgtaaaaaaggtgtagtagaagttttgtagtgccactattttt</w:t>
            </w:r>
          </w:p>
        </w:tc>
        <w:tc>
          <w:tcPr>
            <w:tcW w:w="1527" w:type="dxa"/>
            <w:vAlign w:val="center"/>
          </w:tcPr>
          <w:p w14:paraId="5BF6405A" w14:textId="1F3BD0FC" w:rsidR="00037DD2" w:rsidRDefault="00037DD2" w:rsidP="00773A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pOH596</w:t>
            </w:r>
          </w:p>
        </w:tc>
        <w:tc>
          <w:tcPr>
            <w:tcW w:w="1592" w:type="dxa"/>
            <w:gridSpan w:val="2"/>
            <w:vAlign w:val="center"/>
          </w:tcPr>
          <w:p w14:paraId="110FB076" w14:textId="6C4DEBF6" w:rsidR="00037DD2" w:rsidRDefault="00037DD2" w:rsidP="00773A84">
            <w:pPr>
              <w:jc w:val="center"/>
              <w:rPr>
                <w:i/>
                <w:sz w:val="20"/>
                <w:szCs w:val="20"/>
              </w:rPr>
            </w:pPr>
            <w:r w:rsidRPr="00773A84">
              <w:rPr>
                <w:rFonts w:cs="Arial"/>
                <w:i/>
                <w:color w:val="000000" w:themeColor="text1"/>
                <w:sz w:val="20"/>
                <w:szCs w:val="20"/>
              </w:rPr>
              <w:t>otEx6990, otEx6991</w:t>
            </w:r>
          </w:p>
        </w:tc>
        <w:tc>
          <w:tcPr>
            <w:tcW w:w="1559" w:type="dxa"/>
            <w:vAlign w:val="center"/>
          </w:tcPr>
          <w:p w14:paraId="21F16AB2" w14:textId="024BBECA" w:rsidR="00037DD2" w:rsidRDefault="00037DD2" w:rsidP="00773A84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037DD2" w14:paraId="24143997" w14:textId="77777777" w:rsidTr="001A30D0">
        <w:tc>
          <w:tcPr>
            <w:tcW w:w="1980" w:type="dxa"/>
            <w:vAlign w:val="center"/>
          </w:tcPr>
          <w:p w14:paraId="4F37829B" w14:textId="77777777" w:rsidR="00037DD2" w:rsidRDefault="00037DD2" w:rsidP="004A4F15">
            <w:pPr>
              <w:rPr>
                <w:rFonts w:cs="Arial"/>
                <w:i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t>unc-17</w:t>
            </w:r>
          </w:p>
          <w:p w14:paraId="1AD18A11" w14:textId="278FB5A0" w:rsidR="00037DD2" w:rsidRPr="004A4F15" w:rsidRDefault="00037DD2" w:rsidP="004A4F15">
            <w:pPr>
              <w:rPr>
                <w:rFonts w:cs="Arial"/>
                <w:i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 w:rsidRPr="004A4F15">
              <w:rPr>
                <w:rFonts w:cs="Arial"/>
                <w:i/>
                <w:sz w:val="20"/>
                <w:szCs w:val="20"/>
              </w:rPr>
              <w:t>9::</w:t>
            </w:r>
            <w:proofErr w:type="spellStart"/>
            <w:proofErr w:type="gramEnd"/>
            <w:r w:rsidRPr="004A4F15"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7D8CBFDF" w14:textId="701536F5" w:rsidR="00037DD2" w:rsidRPr="005446E9" w:rsidRDefault="00037DD2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623</w:t>
            </w:r>
          </w:p>
        </w:tc>
        <w:tc>
          <w:tcPr>
            <w:tcW w:w="6378" w:type="dxa"/>
            <w:vAlign w:val="center"/>
          </w:tcPr>
          <w:p w14:paraId="73AA6026" w14:textId="01D5AE4F" w:rsidR="00037DD2" w:rsidRPr="00741B99" w:rsidRDefault="00037DD2" w:rsidP="00773A84">
            <w:pPr>
              <w:jc w:val="center"/>
              <w:rPr>
                <w:sz w:val="20"/>
                <w:szCs w:val="20"/>
              </w:rPr>
            </w:pPr>
            <w:r w:rsidRPr="004F6A68">
              <w:rPr>
                <w:sz w:val="20"/>
                <w:szCs w:val="20"/>
              </w:rPr>
              <w:t>tttttgaaaattatgttttggcggaaagttctttaaaaaagttaatcaaaatttttggcgctttagtcaaattaattttctggcaaaaatattagtaattttggcgtgagttcaattttcccattcttaaaatttcacacaattaagaattttaagatttgggtttttttttcaacaaaaaatcaaatatttacatgaaaattcggcgggaaataaaaaaaaatattccgattcaatgtgtgaataactttttgcggggaattcaaatttgcattatttaaactttttttaagctcgaaaaattgaaattcttaaataaataaataaaattttcctcgaattttgaatgtttcgattttttagcgttattttttcaaaatttccactaaaactctagttctaaagttctaaaactttaaaaacttcctaatgttgtggtcttgtgtttttttggcagcgatttccaaatttctgaaattccaacaaa</w:t>
            </w:r>
            <w:r w:rsidRPr="004F6A68">
              <w:rPr>
                <w:color w:val="000000" w:themeColor="text1"/>
                <w:sz w:val="20"/>
                <w:szCs w:val="20"/>
              </w:rPr>
              <w:t>aaaaccactacgtcagtttgcatatccaacccccccccccccccccccccctctgagccaatcaatcatgtgcattttgaattggcgccaaggcaatcttcgtaaaaaataacaatag</w:t>
            </w:r>
            <w:r w:rsidRPr="004F6A68">
              <w:rPr>
                <w:sz w:val="20"/>
                <w:szCs w:val="20"/>
              </w:rPr>
              <w:t>agtcatccctcagaacagaaaagaaacccgcccgggggctcaaatacacatgtcatttttcttttttcgcctgatttttagcctaaattagtgtttagcaattttttaaggtaactcggtggagtcatttgaactttttaaactaaaatttcagaaaaaattctttttttttgtcaaaaaataattttcccgccggaatttttcaaaaaaataatttttattttatttttcaagttccttgtttcctctttatttttttattttgcccccaaaagttttacactaaaatatttaattttcaggtaattcatcgaaagtctttctattttccgcatctcttgttcaaaatagtaacctactaaaacaaggtgagcc</w:t>
            </w:r>
          </w:p>
        </w:tc>
        <w:tc>
          <w:tcPr>
            <w:tcW w:w="1527" w:type="dxa"/>
            <w:vAlign w:val="center"/>
          </w:tcPr>
          <w:p w14:paraId="6A3797ED" w14:textId="54CD09A5" w:rsidR="00037DD2" w:rsidRDefault="00037DD2" w:rsidP="00773A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pOH596</w:t>
            </w:r>
          </w:p>
        </w:tc>
        <w:tc>
          <w:tcPr>
            <w:tcW w:w="1592" w:type="dxa"/>
            <w:gridSpan w:val="2"/>
            <w:vAlign w:val="center"/>
          </w:tcPr>
          <w:p w14:paraId="71CC3E54" w14:textId="0462226C" w:rsidR="00037DD2" w:rsidRDefault="00037DD2" w:rsidP="00773A8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otEx6986, otEx6987</w:t>
            </w:r>
          </w:p>
        </w:tc>
        <w:tc>
          <w:tcPr>
            <w:tcW w:w="1559" w:type="dxa"/>
            <w:vAlign w:val="center"/>
          </w:tcPr>
          <w:p w14:paraId="4380178C" w14:textId="2EE2FCE9" w:rsidR="00037DD2" w:rsidRPr="005222A7" w:rsidRDefault="00037DD2" w:rsidP="00773A84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037DD2" w14:paraId="58FD388A" w14:textId="77777777" w:rsidTr="001A30D0">
        <w:tc>
          <w:tcPr>
            <w:tcW w:w="1980" w:type="dxa"/>
            <w:vAlign w:val="center"/>
          </w:tcPr>
          <w:p w14:paraId="02305AC0" w14:textId="77777777" w:rsidR="00037DD2" w:rsidRDefault="00037DD2" w:rsidP="004A4F15">
            <w:pPr>
              <w:rPr>
                <w:rFonts w:cs="Arial"/>
                <w:i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t>unc-17</w:t>
            </w:r>
          </w:p>
          <w:p w14:paraId="6DA177A2" w14:textId="7F588697" w:rsidR="00037DD2" w:rsidRPr="004A4F15" w:rsidRDefault="00037DD2" w:rsidP="004A4F15">
            <w:pPr>
              <w:rPr>
                <w:rFonts w:cs="Arial"/>
                <w:i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t>prom9_C</w:t>
            </w:r>
            <w:proofErr w:type="gramStart"/>
            <w:r w:rsidRPr="004A4F15">
              <w:rPr>
                <w:rFonts w:cs="Arial"/>
                <w:i/>
                <w:sz w:val="20"/>
                <w:szCs w:val="20"/>
              </w:rPr>
              <w:t>39::</w:t>
            </w:r>
            <w:proofErr w:type="spellStart"/>
            <w:proofErr w:type="gramEnd"/>
            <w:r w:rsidRPr="004A4F15"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5CB218B8" w14:textId="78EA5098" w:rsidR="00037DD2" w:rsidRPr="005446E9" w:rsidRDefault="00037DD2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624</w:t>
            </w:r>
          </w:p>
        </w:tc>
        <w:tc>
          <w:tcPr>
            <w:tcW w:w="6378" w:type="dxa"/>
            <w:vAlign w:val="center"/>
          </w:tcPr>
          <w:p w14:paraId="66777BFC" w14:textId="1BA9D08B" w:rsidR="00037DD2" w:rsidRPr="00741B99" w:rsidRDefault="00037DD2" w:rsidP="00773A84">
            <w:pPr>
              <w:jc w:val="center"/>
              <w:rPr>
                <w:sz w:val="20"/>
                <w:szCs w:val="20"/>
              </w:rPr>
            </w:pPr>
            <w:r w:rsidRPr="004F6A68">
              <w:rPr>
                <w:sz w:val="20"/>
                <w:szCs w:val="20"/>
              </w:rPr>
              <w:t>tttttgaaaattatgttttggcggaaagttctttaaaaaagttaatcaaaatttttggcgctttagtcaaattaattttctggcaaaaatattagtaattttggcgtgagttcaattttcccattcttaaaatttcacacaattaagaattttaagatttgggtttttttttcaacaaaaaatcaaatatttacatgaaaattcggcgggaaataaaaaaaaatattccgattcaatgtgtgaataactttttgcggggaattcaaatttgcattatttaaactttttttaagctcgaaaaattgaaattcttaaataaataaataaaattttcctcgaattttgaatgtttcgattttttagcgttattttttcaaaatttccactaaaactctagttctaaagttctaaaactttaaaaacttcctaatgttgtggtcttgtgtttttttggcagcgatttccaaatttctgaaattccaacaaaaaaaccactacgtcagtttgcatatccaacccccccccccccccccccccctctgagccaa</w:t>
            </w:r>
            <w:r w:rsidRPr="004F6A68">
              <w:rPr>
                <w:color w:val="FF0000"/>
                <w:sz w:val="20"/>
                <w:szCs w:val="20"/>
              </w:rPr>
              <w:t>tcaatcatgtgcattttgaattggcgccaaggcaatctt</w:t>
            </w:r>
            <w:r w:rsidRPr="004F6A68">
              <w:rPr>
                <w:sz w:val="20"/>
                <w:szCs w:val="20"/>
              </w:rPr>
              <w:t>cgtaaaaaataacaatagagtcatccctcagaacagaaaagaaacccgcccgggggctcaaatacacatgtcatttttcttttttcgcctgatttttagcctaaattagtgtttagcaattttttaaggtaactcggtggagtcatttgaactttttaaactaaaatttcagaaaaaattctttttttttgtcaaaaaataattttcccgccggaatttttcaaaaaaataatttttattttatttttcaagttccttgtttcctctttatttttttattttgcccccaaaagttttacactaaaatatttaattttcaggtaattcatcgaaagtctttctattttccgcatctcttgttcaaaatagtaacctactaaaacaaggtgagcc</w:t>
            </w:r>
          </w:p>
        </w:tc>
        <w:tc>
          <w:tcPr>
            <w:tcW w:w="1527" w:type="dxa"/>
            <w:vAlign w:val="center"/>
          </w:tcPr>
          <w:p w14:paraId="10DC5AC6" w14:textId="58F7DE53" w:rsidR="00037DD2" w:rsidRDefault="00037DD2" w:rsidP="00773A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pOH596</w:t>
            </w:r>
          </w:p>
        </w:tc>
        <w:tc>
          <w:tcPr>
            <w:tcW w:w="1592" w:type="dxa"/>
            <w:gridSpan w:val="2"/>
            <w:vAlign w:val="center"/>
          </w:tcPr>
          <w:p w14:paraId="70932ACE" w14:textId="43CF4BFF" w:rsidR="00037DD2" w:rsidRDefault="00037DD2" w:rsidP="00773A8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otEx6992, otEx6993</w:t>
            </w:r>
          </w:p>
        </w:tc>
        <w:tc>
          <w:tcPr>
            <w:tcW w:w="1559" w:type="dxa"/>
            <w:vAlign w:val="center"/>
          </w:tcPr>
          <w:p w14:paraId="58DE089C" w14:textId="550D52F5" w:rsidR="00037DD2" w:rsidRPr="005222A7" w:rsidRDefault="00037DD2" w:rsidP="00773A84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037DD2" w14:paraId="29197366" w14:textId="77777777" w:rsidTr="001A30D0">
        <w:tc>
          <w:tcPr>
            <w:tcW w:w="1980" w:type="dxa"/>
            <w:vAlign w:val="center"/>
          </w:tcPr>
          <w:p w14:paraId="6D06DF6A" w14:textId="77777777" w:rsidR="00037DD2" w:rsidRDefault="00037DD2" w:rsidP="004A4F15">
            <w:pPr>
              <w:rPr>
                <w:rFonts w:cs="Arial"/>
                <w:i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t>unc-17</w:t>
            </w:r>
          </w:p>
          <w:p w14:paraId="34DB068C" w14:textId="323D1978" w:rsidR="00037DD2" w:rsidRPr="004A4F15" w:rsidRDefault="00037DD2" w:rsidP="004A4F15">
            <w:pPr>
              <w:rPr>
                <w:rFonts w:cs="Arial"/>
                <w:i/>
                <w:sz w:val="20"/>
                <w:szCs w:val="20"/>
              </w:rPr>
            </w:pPr>
            <w:r w:rsidRPr="004A4F15"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 w:rsidRPr="004A4F15">
              <w:rPr>
                <w:rFonts w:cs="Arial"/>
                <w:i/>
                <w:sz w:val="20"/>
                <w:szCs w:val="20"/>
              </w:rPr>
              <w:t>10::</w:t>
            </w:r>
            <w:proofErr w:type="spellStart"/>
            <w:proofErr w:type="gramEnd"/>
            <w:r w:rsidRPr="004A4F15"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27E35749" w14:textId="5022DBEB" w:rsidR="00037DD2" w:rsidRPr="005446E9" w:rsidRDefault="00037DD2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625</w:t>
            </w:r>
          </w:p>
        </w:tc>
        <w:tc>
          <w:tcPr>
            <w:tcW w:w="6378" w:type="dxa"/>
            <w:vAlign w:val="center"/>
          </w:tcPr>
          <w:p w14:paraId="51970060" w14:textId="376B3BD6" w:rsidR="00037DD2" w:rsidRPr="00741B99" w:rsidRDefault="00037DD2" w:rsidP="00773A84">
            <w:pPr>
              <w:jc w:val="center"/>
              <w:rPr>
                <w:sz w:val="20"/>
                <w:szCs w:val="20"/>
              </w:rPr>
            </w:pPr>
            <w:r w:rsidRPr="00B204AA">
              <w:rPr>
                <w:sz w:val="20"/>
                <w:szCs w:val="20"/>
              </w:rPr>
              <w:t>gatttttcatcattgattagtgattatcggttttttgtttgatttttgatttttgattattgattttaaatgttcgtcggtagagcggttttcgatagctaaaagtggctgttggtaatcaaccaataatcaattattgactaccggctaccagctaccggctatcggccaccggctacaatagtcaattattgattatcggctagcggcattgaaaagtcgataaccggtttttagcaatcgacagtcaaaaaccgattatcaaagttggaaaattgaaaatcttagctatcagtcgatagcaatgaaaaatcaataatcaatttccaattcaggaaaaaaatttgaactcctttttcgacaaccggtagcaaatcccccccccccccccccccccccccactccccgcgtcactttctcaagtaggtgttggcgcttcgaattcgagacatccctaattacaggggtggctcctcagctctccgttggctcagctctctagaaatccccctttctaaccaattattagaaaagcataagcatacgaatttcgccttttcctcttctttcttttttatcccatgattttgtagtggaaagcgctc</w:t>
            </w:r>
            <w:r w:rsidRPr="00B204AA">
              <w:rPr>
                <w:sz w:val="20"/>
                <w:szCs w:val="20"/>
              </w:rPr>
              <w:lastRenderedPageBreak/>
              <w:t>tggcttcaaaaaataaaattgaagtcgtgggtacggagtctctcaatatcagtgagcgcgagctcatgatttattcgtatcacttgctcgtggagctcgagattttctgaattttctcacaggctccgataagttttcgccatttttttcttgatttttctttcagaaagagaaaaacatagtaatctagtaatggtatctccagactagttgggaattccagaaaaaaatttgtaccatataataattttaaaggtattaggcaccaatttttcaagtctagcattaggaaaattttaatttcacaatttttgaaatttaagaaaaaacattttacatctaacttttttaagcaaaaaattaggtatactgaacttttctataaaaaatattgag</w:t>
            </w:r>
          </w:p>
        </w:tc>
        <w:tc>
          <w:tcPr>
            <w:tcW w:w="1527" w:type="dxa"/>
            <w:vAlign w:val="center"/>
          </w:tcPr>
          <w:p w14:paraId="28F642B6" w14:textId="3818F8C2" w:rsidR="00037DD2" w:rsidRDefault="00037DD2" w:rsidP="00773A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pOH596</w:t>
            </w:r>
          </w:p>
        </w:tc>
        <w:tc>
          <w:tcPr>
            <w:tcW w:w="1592" w:type="dxa"/>
            <w:gridSpan w:val="2"/>
            <w:vAlign w:val="center"/>
          </w:tcPr>
          <w:p w14:paraId="0A69FFCF" w14:textId="02A34969" w:rsidR="00037DD2" w:rsidRDefault="00037DD2" w:rsidP="00773A8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otEx6994, otEx6995</w:t>
            </w:r>
          </w:p>
        </w:tc>
        <w:tc>
          <w:tcPr>
            <w:tcW w:w="1559" w:type="dxa"/>
            <w:vAlign w:val="center"/>
          </w:tcPr>
          <w:p w14:paraId="1F876AD0" w14:textId="7B346973" w:rsidR="00037DD2" w:rsidRDefault="00037DD2" w:rsidP="00773A84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E633B6" w14:paraId="39240568" w14:textId="77777777" w:rsidTr="001A30D0">
        <w:tc>
          <w:tcPr>
            <w:tcW w:w="1980" w:type="dxa"/>
            <w:vAlign w:val="center"/>
          </w:tcPr>
          <w:p w14:paraId="415127E3" w14:textId="74E48E7A" w:rsidR="00E633B6" w:rsidRDefault="00E633B6" w:rsidP="00C831F7">
            <w:pPr>
              <w:rPr>
                <w:rFonts w:cs="Arial"/>
                <w:i/>
                <w:sz w:val="20"/>
                <w:szCs w:val="20"/>
              </w:rPr>
            </w:pPr>
            <w:r w:rsidRPr="005222A7">
              <w:rPr>
                <w:rFonts w:cs="Arial"/>
                <w:i/>
                <w:color w:val="000000" w:themeColor="text1"/>
                <w:sz w:val="20"/>
                <w:szCs w:val="20"/>
              </w:rPr>
              <w:t>unc-17_250</w:t>
            </w:r>
            <w:proofErr w:type="gramStart"/>
            <w:r w:rsidRPr="005222A7">
              <w:rPr>
                <w:rFonts w:cs="Arial"/>
                <w:i/>
                <w:color w:val="000000" w:themeColor="text1"/>
                <w:sz w:val="20"/>
                <w:szCs w:val="20"/>
              </w:rPr>
              <w:t>bp::</w:t>
            </w:r>
            <w:proofErr w:type="spellStart"/>
            <w:proofErr w:type="gramEnd"/>
            <w:r w:rsidRPr="005222A7">
              <w:rPr>
                <w:rFonts w:cs="Arial"/>
                <w:i/>
                <w:color w:val="000000" w:themeColor="text1"/>
                <w:sz w:val="20"/>
                <w:szCs w:val="20"/>
              </w:rPr>
              <w:t>yfp</w:t>
            </w:r>
            <w:proofErr w:type="spellEnd"/>
          </w:p>
        </w:tc>
        <w:tc>
          <w:tcPr>
            <w:tcW w:w="1276" w:type="dxa"/>
            <w:vAlign w:val="center"/>
          </w:tcPr>
          <w:p w14:paraId="617415F7" w14:textId="645B9438" w:rsidR="00E633B6" w:rsidRPr="005222A7" w:rsidRDefault="00E633B6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626</w:t>
            </w:r>
          </w:p>
        </w:tc>
        <w:tc>
          <w:tcPr>
            <w:tcW w:w="6378" w:type="dxa"/>
            <w:vAlign w:val="center"/>
          </w:tcPr>
          <w:p w14:paraId="3D7B9127" w14:textId="54C254DD" w:rsidR="00E633B6" w:rsidRPr="00F05A9B" w:rsidRDefault="00E633B6" w:rsidP="00C831F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37DD2">
              <w:rPr>
                <w:color w:val="000000" w:themeColor="text1"/>
                <w:sz w:val="20"/>
                <w:szCs w:val="20"/>
              </w:rPr>
              <w:t>gtgacactggattacggtaggctccgcccacttcttggaaaagtgacgtgggctcggtgagccctaaagcttttggttttcacaattttctggtttttgggatttttgcgggaattttgagaggagaaagttgggagagaagatattggaatggtccccggggagctgtacatttatacatctagactgaagctggggtattgcaaaaagagaaaagcctatcactttctttccatcctgcatacttgcc</w:t>
            </w:r>
          </w:p>
        </w:tc>
        <w:tc>
          <w:tcPr>
            <w:tcW w:w="1527" w:type="dxa"/>
            <w:vAlign w:val="center"/>
          </w:tcPr>
          <w:p w14:paraId="487C58A3" w14:textId="7F433707" w:rsidR="00E633B6" w:rsidRPr="00F05A9B" w:rsidRDefault="00E633B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vAlign w:val="center"/>
          </w:tcPr>
          <w:p w14:paraId="65614C64" w14:textId="7FF5B4BB" w:rsidR="00E633B6" w:rsidRDefault="00E633B6" w:rsidP="00C831F7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otEx5136, otEx5137</w:t>
            </w:r>
          </w:p>
        </w:tc>
        <w:tc>
          <w:tcPr>
            <w:tcW w:w="1559" w:type="dxa"/>
            <w:vAlign w:val="center"/>
          </w:tcPr>
          <w:p w14:paraId="60BC76BC" w14:textId="7ABC5D51" w:rsidR="00E633B6" w:rsidRPr="005222A7" w:rsidRDefault="00E633B6" w:rsidP="00C831F7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4016DD" w14:paraId="0400EC8E" w14:textId="77777777" w:rsidTr="001A30D0">
        <w:tc>
          <w:tcPr>
            <w:tcW w:w="1980" w:type="dxa"/>
            <w:vAlign w:val="center"/>
          </w:tcPr>
          <w:p w14:paraId="30B9BA72" w14:textId="4006DCF8" w:rsidR="004016DD" w:rsidRDefault="004016DD" w:rsidP="00C831F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unc-17_200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bp::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yfp</w:t>
            </w:r>
            <w:proofErr w:type="spellEnd"/>
          </w:p>
        </w:tc>
        <w:tc>
          <w:tcPr>
            <w:tcW w:w="1276" w:type="dxa"/>
            <w:vAlign w:val="center"/>
          </w:tcPr>
          <w:p w14:paraId="60326754" w14:textId="28521DFC" w:rsidR="004016DD" w:rsidRPr="005222A7" w:rsidRDefault="004016DD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627</w:t>
            </w:r>
          </w:p>
        </w:tc>
        <w:tc>
          <w:tcPr>
            <w:tcW w:w="6378" w:type="dxa"/>
            <w:vAlign w:val="center"/>
          </w:tcPr>
          <w:p w14:paraId="08B2D909" w14:textId="64FDDA14" w:rsidR="004016DD" w:rsidRPr="00F05A9B" w:rsidRDefault="004016DD" w:rsidP="00C831F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5A9B">
              <w:rPr>
                <w:color w:val="000000" w:themeColor="text1"/>
                <w:sz w:val="20"/>
                <w:szCs w:val="20"/>
              </w:rPr>
              <w:t>gtgacactggattacggtaggctccgcccacttcttggaaaagtgacgtgggctcggtgagccctaaagcttttggttttcacaattttctggtttttgggatttttgcgggaattttgagaggagaaagttgggagagaagatattggaatggtccccggggagctgtacatttatacatctagactgaagctggggta</w:t>
            </w:r>
          </w:p>
        </w:tc>
        <w:tc>
          <w:tcPr>
            <w:tcW w:w="1527" w:type="dxa"/>
            <w:vAlign w:val="center"/>
          </w:tcPr>
          <w:p w14:paraId="503CE7BD" w14:textId="79A41358" w:rsidR="004016DD" w:rsidRPr="00F05A9B" w:rsidRDefault="004016D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5A9B">
              <w:rPr>
                <w:color w:val="000000" w:themeColor="text1"/>
                <w:sz w:val="20"/>
                <w:szCs w:val="20"/>
              </w:rPr>
              <w:t>pPD95-67</w:t>
            </w:r>
          </w:p>
        </w:tc>
        <w:tc>
          <w:tcPr>
            <w:tcW w:w="1592" w:type="dxa"/>
            <w:gridSpan w:val="2"/>
            <w:vAlign w:val="center"/>
          </w:tcPr>
          <w:p w14:paraId="4B9323B6" w14:textId="26870E42" w:rsidR="004016DD" w:rsidRDefault="004016DD" w:rsidP="00C831F7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i/>
                <w:color w:val="000000" w:themeColor="text1"/>
                <w:sz w:val="20"/>
                <w:szCs w:val="20"/>
              </w:rPr>
              <w:t>otEx5138, otEx5139</w:t>
            </w:r>
          </w:p>
        </w:tc>
        <w:tc>
          <w:tcPr>
            <w:tcW w:w="1559" w:type="dxa"/>
            <w:vAlign w:val="center"/>
          </w:tcPr>
          <w:p w14:paraId="66CDE617" w14:textId="263AB40C" w:rsidR="004016DD" w:rsidRPr="005222A7" w:rsidRDefault="004016DD" w:rsidP="00C831F7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4016DD" w14:paraId="27426ED0" w14:textId="77777777" w:rsidTr="001A30D0">
        <w:tc>
          <w:tcPr>
            <w:tcW w:w="1980" w:type="dxa"/>
            <w:vAlign w:val="center"/>
          </w:tcPr>
          <w:p w14:paraId="1DAA85FD" w14:textId="13A5465D" w:rsidR="004016DD" w:rsidRDefault="004016DD" w:rsidP="00C831F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unc-17_150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bp::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yfp</w:t>
            </w:r>
            <w:proofErr w:type="spellEnd"/>
          </w:p>
        </w:tc>
        <w:tc>
          <w:tcPr>
            <w:tcW w:w="1276" w:type="dxa"/>
            <w:vAlign w:val="center"/>
          </w:tcPr>
          <w:p w14:paraId="3149F507" w14:textId="672459D4" w:rsidR="004016DD" w:rsidRPr="005A1D2E" w:rsidRDefault="004016DD" w:rsidP="00037DD2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A1D2E">
              <w:rPr>
                <w:color w:val="000000" w:themeColor="text1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6378" w:type="dxa"/>
            <w:vAlign w:val="center"/>
          </w:tcPr>
          <w:p w14:paraId="31E2FEF2" w14:textId="0958DE04" w:rsidR="004016DD" w:rsidRPr="00F05A9B" w:rsidRDefault="004016DD" w:rsidP="00C831F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5A9B">
              <w:rPr>
                <w:color w:val="000000" w:themeColor="text1"/>
                <w:sz w:val="20"/>
                <w:szCs w:val="20"/>
              </w:rPr>
              <w:t>ggctcggtgagccctaaagcttttggttttcacaattttctggtttttgggatttttgcgggaattttgagaggagaaagttgggagagaagatattggaatggtccccggggagctgtacatttatacatctagactgaagctggggta</w:t>
            </w:r>
          </w:p>
        </w:tc>
        <w:tc>
          <w:tcPr>
            <w:tcW w:w="1527" w:type="dxa"/>
            <w:vAlign w:val="center"/>
          </w:tcPr>
          <w:p w14:paraId="6C5B610E" w14:textId="715506C3" w:rsidR="004016DD" w:rsidRPr="00F05A9B" w:rsidRDefault="004016DD" w:rsidP="00A35F8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5A9B">
              <w:rPr>
                <w:color w:val="000000" w:themeColor="text1"/>
                <w:sz w:val="20"/>
                <w:szCs w:val="20"/>
              </w:rPr>
              <w:t>(</w:t>
            </w:r>
            <w:r w:rsidRPr="007C7494">
              <w:rPr>
                <w:color w:val="000000" w:themeColor="text1"/>
                <w:sz w:val="20"/>
                <w:szCs w:val="20"/>
              </w:rPr>
              <w:t xml:space="preserve">PCR-amplified </w:t>
            </w:r>
            <w:r w:rsidRPr="00F05A9B">
              <w:rPr>
                <w:color w:val="000000" w:themeColor="text1"/>
                <w:sz w:val="20"/>
                <w:szCs w:val="20"/>
              </w:rPr>
              <w:t xml:space="preserve">from </w:t>
            </w:r>
            <w:r w:rsidR="00A35F83" w:rsidRPr="005222A7">
              <w:rPr>
                <w:iCs/>
                <w:sz w:val="20"/>
                <w:szCs w:val="20"/>
              </w:rPr>
              <w:t>pOH627</w:t>
            </w:r>
            <w:r w:rsidRPr="00F05A9B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92" w:type="dxa"/>
            <w:gridSpan w:val="2"/>
            <w:vAlign w:val="center"/>
          </w:tcPr>
          <w:p w14:paraId="08A73972" w14:textId="48D3575D" w:rsidR="004016DD" w:rsidRPr="00C831F7" w:rsidRDefault="004016DD" w:rsidP="00C831F7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i/>
                <w:color w:val="000000" w:themeColor="text1"/>
                <w:sz w:val="20"/>
                <w:szCs w:val="20"/>
              </w:rPr>
              <w:t>otEx5198, otEx5199</w:t>
            </w:r>
          </w:p>
        </w:tc>
        <w:tc>
          <w:tcPr>
            <w:tcW w:w="1559" w:type="dxa"/>
            <w:vAlign w:val="center"/>
          </w:tcPr>
          <w:p w14:paraId="12537880" w14:textId="66E31FC5" w:rsidR="004016DD" w:rsidRPr="005222A7" w:rsidRDefault="004016DD" w:rsidP="00C831F7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4016DD" w14:paraId="5C14CE95" w14:textId="77777777" w:rsidTr="001A30D0">
        <w:tc>
          <w:tcPr>
            <w:tcW w:w="1980" w:type="dxa"/>
            <w:vAlign w:val="center"/>
          </w:tcPr>
          <w:p w14:paraId="4B012E1A" w14:textId="77B61600" w:rsidR="004016DD" w:rsidRDefault="004016DD" w:rsidP="00451EF3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unc-17_125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bp::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yfp</w:t>
            </w:r>
            <w:proofErr w:type="spellEnd"/>
          </w:p>
        </w:tc>
        <w:tc>
          <w:tcPr>
            <w:tcW w:w="1276" w:type="dxa"/>
            <w:vAlign w:val="center"/>
          </w:tcPr>
          <w:p w14:paraId="168394AF" w14:textId="57F266B9" w:rsidR="004016DD" w:rsidRPr="005A1D2E" w:rsidRDefault="004016DD" w:rsidP="00037DD2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A1D2E">
              <w:rPr>
                <w:color w:val="000000" w:themeColor="text1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6378" w:type="dxa"/>
            <w:vAlign w:val="center"/>
          </w:tcPr>
          <w:p w14:paraId="075277FC" w14:textId="7D49E282" w:rsidR="004016DD" w:rsidRPr="00F05A9B" w:rsidRDefault="004016DD" w:rsidP="00451EF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5A9B">
              <w:rPr>
                <w:color w:val="000000" w:themeColor="text1"/>
                <w:sz w:val="20"/>
                <w:szCs w:val="20"/>
              </w:rPr>
              <w:t>gttttcacaattttctggtttttgggatttttgcgggaattttgagaggagaaagttgggagagaagatattggaatggtccccggggagctgtacatttatacatctagactgaagctggggta</w:t>
            </w:r>
          </w:p>
        </w:tc>
        <w:tc>
          <w:tcPr>
            <w:tcW w:w="1527" w:type="dxa"/>
            <w:vAlign w:val="center"/>
          </w:tcPr>
          <w:p w14:paraId="01D1BE8A" w14:textId="65F16C36" w:rsidR="004016DD" w:rsidRPr="007C7494" w:rsidRDefault="004016DD" w:rsidP="00A35F8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C7494">
              <w:rPr>
                <w:color w:val="000000" w:themeColor="text1"/>
                <w:sz w:val="20"/>
                <w:szCs w:val="20"/>
              </w:rPr>
              <w:t xml:space="preserve">(PCR-amplified from </w:t>
            </w:r>
            <w:r w:rsidR="00A35F83" w:rsidRPr="005222A7">
              <w:rPr>
                <w:iCs/>
                <w:color w:val="000000" w:themeColor="text1"/>
                <w:sz w:val="20"/>
                <w:szCs w:val="20"/>
              </w:rPr>
              <w:t>pOH627</w:t>
            </w:r>
            <w:r w:rsidRPr="007C749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92" w:type="dxa"/>
            <w:gridSpan w:val="2"/>
            <w:vAlign w:val="center"/>
          </w:tcPr>
          <w:p w14:paraId="66876C41" w14:textId="5C60C255" w:rsidR="004016DD" w:rsidRDefault="004016DD" w:rsidP="00451EF3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i/>
                <w:color w:val="000000" w:themeColor="text1"/>
                <w:sz w:val="20"/>
                <w:szCs w:val="20"/>
              </w:rPr>
              <w:t>otEx5308, otEx5309</w:t>
            </w:r>
          </w:p>
        </w:tc>
        <w:tc>
          <w:tcPr>
            <w:tcW w:w="1559" w:type="dxa"/>
            <w:vAlign w:val="center"/>
          </w:tcPr>
          <w:p w14:paraId="7450D553" w14:textId="4705C6F3" w:rsidR="004016DD" w:rsidRPr="005222A7" w:rsidRDefault="004016DD" w:rsidP="00451EF3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4016DD" w14:paraId="1048DD8C" w14:textId="77777777" w:rsidTr="001A30D0">
        <w:tc>
          <w:tcPr>
            <w:tcW w:w="1980" w:type="dxa"/>
            <w:vAlign w:val="center"/>
          </w:tcPr>
          <w:p w14:paraId="64F39290" w14:textId="77777777" w:rsidR="004016DD" w:rsidRDefault="004016DD" w:rsidP="00F15780">
            <w:pPr>
              <w:rPr>
                <w:rFonts w:cs="Arial"/>
                <w:bCs/>
                <w:i/>
                <w:sz w:val="20"/>
                <w:szCs w:val="20"/>
              </w:rPr>
            </w:pPr>
            <w:r w:rsidRPr="00F05A9B">
              <w:rPr>
                <w:rFonts w:cs="Arial"/>
                <w:bCs/>
                <w:i/>
                <w:sz w:val="20"/>
                <w:szCs w:val="20"/>
              </w:rPr>
              <w:t>unc</w:t>
            </w:r>
            <w:r>
              <w:rPr>
                <w:rFonts w:cs="Arial"/>
                <w:bCs/>
                <w:i/>
                <w:sz w:val="20"/>
                <w:szCs w:val="20"/>
              </w:rPr>
              <w:t>-</w:t>
            </w:r>
            <w:r w:rsidRPr="00F05A9B">
              <w:rPr>
                <w:rFonts w:cs="Arial"/>
                <w:bCs/>
                <w:i/>
                <w:sz w:val="20"/>
                <w:szCs w:val="20"/>
              </w:rPr>
              <w:t>17</w:t>
            </w:r>
          </w:p>
          <w:p w14:paraId="48DD6216" w14:textId="5E7FB946" w:rsidR="004016DD" w:rsidRDefault="004016DD" w:rsidP="00F15780">
            <w:pPr>
              <w:rPr>
                <w:rFonts w:cs="Arial"/>
                <w:bCs/>
                <w:i/>
                <w:sz w:val="20"/>
                <w:szCs w:val="20"/>
              </w:rPr>
            </w:pPr>
            <w:r w:rsidRPr="00F05A9B">
              <w:rPr>
                <w:rFonts w:cs="Arial"/>
                <w:bCs/>
                <w:i/>
                <w:sz w:val="20"/>
                <w:szCs w:val="20"/>
              </w:rPr>
              <w:t>_250bp_A47_B30</w:t>
            </w:r>
          </w:p>
          <w:p w14:paraId="1A74DDA5" w14:textId="7F43032A" w:rsidR="004016DD" w:rsidRPr="003A24F1" w:rsidRDefault="004016DD" w:rsidP="00F15780">
            <w:pPr>
              <w:rPr>
                <w:rFonts w:cs="Arial"/>
                <w:bCs/>
                <w:i/>
                <w:sz w:val="20"/>
                <w:szCs w:val="20"/>
              </w:rPr>
            </w:pPr>
            <w:proofErr w:type="gramStart"/>
            <w:r w:rsidRPr="00F05A9B">
              <w:rPr>
                <w:rFonts w:cs="Arial"/>
                <w:bCs/>
                <w:i/>
                <w:sz w:val="20"/>
                <w:szCs w:val="20"/>
              </w:rPr>
              <w:t>::</w:t>
            </w:r>
            <w:proofErr w:type="spellStart"/>
            <w:proofErr w:type="gramEnd"/>
            <w:r w:rsidRPr="00F05A9B">
              <w:rPr>
                <w:rFonts w:cs="Arial"/>
                <w:bCs/>
                <w:i/>
                <w:sz w:val="20"/>
                <w:szCs w:val="20"/>
              </w:rPr>
              <w:t>yfp</w:t>
            </w:r>
            <w:proofErr w:type="spellEnd"/>
            <w:r w:rsidRPr="003A24F1">
              <w:rPr>
                <w:rFonts w:cs="Arial"/>
                <w:bCs/>
                <w:i/>
                <w:sz w:val="20"/>
                <w:szCs w:val="20"/>
              </w:rPr>
              <w:t xml:space="preserve"> </w:t>
            </w:r>
          </w:p>
          <w:p w14:paraId="50A938D5" w14:textId="400BA990" w:rsidR="004016DD" w:rsidRPr="008F0444" w:rsidRDefault="004016DD" w:rsidP="00F15780">
            <w:pPr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CCBD334" w14:textId="79D139BE" w:rsidR="004016DD" w:rsidRPr="005222A7" w:rsidRDefault="004016DD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628</w:t>
            </w:r>
          </w:p>
        </w:tc>
        <w:tc>
          <w:tcPr>
            <w:tcW w:w="6378" w:type="dxa"/>
            <w:vAlign w:val="center"/>
          </w:tcPr>
          <w:p w14:paraId="06F61248" w14:textId="50EBB000" w:rsidR="004016DD" w:rsidRPr="00F05A9B" w:rsidRDefault="004016DD" w:rsidP="00F1578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5A9B">
              <w:rPr>
                <w:color w:val="000000" w:themeColor="text1"/>
                <w:sz w:val="20"/>
                <w:szCs w:val="20"/>
              </w:rPr>
              <w:t>gtgacactggattacggtaggctccgcccacttcttggaaaagtgacgtgggctcggtgagccctaaagcttttggttttcacaattttctggtttttggggaatggtccccggggagctgtattgcaaaaagagaaaagcctatcactttctttccatcctgcatacttgcc</w:t>
            </w:r>
          </w:p>
        </w:tc>
        <w:tc>
          <w:tcPr>
            <w:tcW w:w="1527" w:type="dxa"/>
            <w:vAlign w:val="center"/>
          </w:tcPr>
          <w:p w14:paraId="292811E6" w14:textId="35C652B1" w:rsidR="004016DD" w:rsidRPr="007C7494" w:rsidRDefault="004016DD" w:rsidP="00F1578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5A9B">
              <w:rPr>
                <w:color w:val="000000" w:themeColor="text1"/>
                <w:sz w:val="20"/>
                <w:szCs w:val="20"/>
              </w:rPr>
              <w:t>pPD95-67</w:t>
            </w:r>
          </w:p>
        </w:tc>
        <w:tc>
          <w:tcPr>
            <w:tcW w:w="1592" w:type="dxa"/>
            <w:gridSpan w:val="2"/>
            <w:vAlign w:val="center"/>
          </w:tcPr>
          <w:p w14:paraId="014371CF" w14:textId="04C1BF33" w:rsidR="004016DD" w:rsidRDefault="004016DD" w:rsidP="00F15780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i/>
                <w:color w:val="000000" w:themeColor="text1"/>
                <w:sz w:val="20"/>
                <w:szCs w:val="20"/>
              </w:rPr>
              <w:t>otEx5610, otEx5611</w:t>
            </w:r>
          </w:p>
        </w:tc>
        <w:tc>
          <w:tcPr>
            <w:tcW w:w="1559" w:type="dxa"/>
            <w:vAlign w:val="center"/>
          </w:tcPr>
          <w:p w14:paraId="1371D018" w14:textId="0CD3C384" w:rsidR="004016DD" w:rsidRPr="005222A7" w:rsidRDefault="004016DD" w:rsidP="00F15780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4016DD" w14:paraId="69C4E72E" w14:textId="77777777" w:rsidTr="001A30D0">
        <w:tc>
          <w:tcPr>
            <w:tcW w:w="1980" w:type="dxa"/>
            <w:vAlign w:val="center"/>
          </w:tcPr>
          <w:p w14:paraId="3CC40A08" w14:textId="77777777" w:rsidR="004016DD" w:rsidRDefault="004016DD" w:rsidP="00F15780">
            <w:pPr>
              <w:rPr>
                <w:rFonts w:cs="Arial"/>
                <w:bCs/>
                <w:i/>
                <w:sz w:val="20"/>
                <w:szCs w:val="20"/>
              </w:rPr>
            </w:pPr>
            <w:r w:rsidRPr="00526D3A">
              <w:rPr>
                <w:rFonts w:cs="Arial"/>
                <w:bCs/>
                <w:i/>
                <w:sz w:val="20"/>
                <w:szCs w:val="20"/>
              </w:rPr>
              <w:t>unc</w:t>
            </w:r>
            <w:r>
              <w:rPr>
                <w:rFonts w:cs="Arial"/>
                <w:bCs/>
                <w:i/>
                <w:sz w:val="20"/>
                <w:szCs w:val="20"/>
              </w:rPr>
              <w:t>-</w:t>
            </w:r>
            <w:r w:rsidRPr="00526D3A">
              <w:rPr>
                <w:rFonts w:cs="Arial"/>
                <w:bCs/>
                <w:i/>
                <w:sz w:val="20"/>
                <w:szCs w:val="20"/>
              </w:rPr>
              <w:t>17</w:t>
            </w:r>
          </w:p>
          <w:p w14:paraId="79003716" w14:textId="71A75DBD" w:rsidR="004016DD" w:rsidRDefault="004016DD" w:rsidP="00F15780">
            <w:pPr>
              <w:rPr>
                <w:rFonts w:cs="Arial"/>
                <w:bCs/>
                <w:i/>
                <w:sz w:val="20"/>
                <w:szCs w:val="20"/>
              </w:rPr>
            </w:pPr>
            <w:r w:rsidRPr="00526D3A">
              <w:rPr>
                <w:rFonts w:cs="Arial"/>
                <w:bCs/>
                <w:i/>
                <w:sz w:val="20"/>
                <w:szCs w:val="20"/>
              </w:rPr>
              <w:t>_250bp_</w:t>
            </w:r>
            <w:r>
              <w:rPr>
                <w:rFonts w:cs="Arial"/>
                <w:bCs/>
                <w:i/>
                <w:sz w:val="20"/>
                <w:szCs w:val="20"/>
              </w:rPr>
              <w:t>C72</w:t>
            </w:r>
            <w:r w:rsidRPr="00526D3A">
              <w:rPr>
                <w:rFonts w:cs="Arial"/>
                <w:bCs/>
                <w:i/>
                <w:sz w:val="20"/>
                <w:szCs w:val="20"/>
              </w:rPr>
              <w:t>_B30</w:t>
            </w:r>
          </w:p>
          <w:p w14:paraId="184E4D44" w14:textId="77777777" w:rsidR="004016DD" w:rsidRPr="00526D3A" w:rsidRDefault="004016DD" w:rsidP="00F15780">
            <w:pPr>
              <w:rPr>
                <w:rFonts w:cs="Arial"/>
                <w:bCs/>
                <w:i/>
                <w:sz w:val="20"/>
                <w:szCs w:val="20"/>
              </w:rPr>
            </w:pPr>
            <w:proofErr w:type="gramStart"/>
            <w:r w:rsidRPr="00526D3A">
              <w:rPr>
                <w:rFonts w:cs="Arial"/>
                <w:bCs/>
                <w:i/>
                <w:sz w:val="20"/>
                <w:szCs w:val="20"/>
              </w:rPr>
              <w:t>::</w:t>
            </w:r>
            <w:proofErr w:type="spellStart"/>
            <w:proofErr w:type="gramEnd"/>
            <w:r w:rsidRPr="00526D3A">
              <w:rPr>
                <w:rFonts w:cs="Arial"/>
                <w:bCs/>
                <w:i/>
                <w:sz w:val="20"/>
                <w:szCs w:val="20"/>
              </w:rPr>
              <w:t>yfp</w:t>
            </w:r>
            <w:proofErr w:type="spellEnd"/>
            <w:r w:rsidRPr="00526D3A">
              <w:rPr>
                <w:rFonts w:cs="Arial"/>
                <w:bCs/>
                <w:i/>
                <w:sz w:val="20"/>
                <w:szCs w:val="20"/>
              </w:rPr>
              <w:t xml:space="preserve"> </w:t>
            </w:r>
          </w:p>
          <w:p w14:paraId="40B2AA1F" w14:textId="76E69A09" w:rsidR="004016DD" w:rsidRPr="004A4F15" w:rsidRDefault="004016DD" w:rsidP="00F15780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A47617" w14:textId="6AA11DF7" w:rsidR="004016DD" w:rsidRPr="005222A7" w:rsidRDefault="004016DD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629</w:t>
            </w:r>
          </w:p>
        </w:tc>
        <w:tc>
          <w:tcPr>
            <w:tcW w:w="6378" w:type="dxa"/>
            <w:vAlign w:val="center"/>
          </w:tcPr>
          <w:p w14:paraId="2135473F" w14:textId="007DAA9C" w:rsidR="004016DD" w:rsidRPr="00F05A9B" w:rsidRDefault="004016DD" w:rsidP="00F1578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5A9B">
              <w:rPr>
                <w:color w:val="000000" w:themeColor="text1"/>
                <w:sz w:val="20"/>
                <w:szCs w:val="20"/>
              </w:rPr>
              <w:t>gtgacactggattacggtaggctccgcccacttcttggaaaagtgacgtgggctcggtgagccctaaagcttttgggaatggtccccggggagctgtattgcaaaaagagaaaagcctatcactttctttccatcctgcatacttgcc</w:t>
            </w:r>
          </w:p>
        </w:tc>
        <w:tc>
          <w:tcPr>
            <w:tcW w:w="1527" w:type="dxa"/>
            <w:vAlign w:val="center"/>
          </w:tcPr>
          <w:p w14:paraId="13FB0984" w14:textId="4A313CE5" w:rsidR="004016DD" w:rsidRPr="00F05A9B" w:rsidRDefault="004016DD" w:rsidP="00F1578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5A9B">
              <w:rPr>
                <w:color w:val="000000" w:themeColor="text1"/>
                <w:sz w:val="20"/>
                <w:szCs w:val="20"/>
              </w:rPr>
              <w:t>pPD95-67</w:t>
            </w:r>
          </w:p>
        </w:tc>
        <w:tc>
          <w:tcPr>
            <w:tcW w:w="1592" w:type="dxa"/>
            <w:gridSpan w:val="2"/>
            <w:vAlign w:val="center"/>
          </w:tcPr>
          <w:p w14:paraId="20A8C753" w14:textId="430D3900" w:rsidR="004016DD" w:rsidRDefault="004016DD" w:rsidP="00F15780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color w:val="000000" w:themeColor="text1"/>
                <w:sz w:val="20"/>
                <w:szCs w:val="20"/>
              </w:rPr>
              <w:t>otEx5612, otEx5613</w:t>
            </w:r>
          </w:p>
        </w:tc>
        <w:tc>
          <w:tcPr>
            <w:tcW w:w="1559" w:type="dxa"/>
            <w:vAlign w:val="center"/>
          </w:tcPr>
          <w:p w14:paraId="05F381BD" w14:textId="2119C2EE" w:rsidR="004016DD" w:rsidRPr="005222A7" w:rsidRDefault="004016DD" w:rsidP="00F15780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61245D" w14:paraId="10DD676D" w14:textId="77777777" w:rsidTr="00B84A89">
        <w:tc>
          <w:tcPr>
            <w:tcW w:w="14312" w:type="dxa"/>
            <w:gridSpan w:val="7"/>
            <w:shd w:val="clear" w:color="auto" w:fill="D9D9D9" w:themeFill="background1" w:themeFillShade="D9"/>
            <w:vAlign w:val="center"/>
          </w:tcPr>
          <w:p w14:paraId="1D34E261" w14:textId="77777777" w:rsidR="0061245D" w:rsidRPr="00AE70C8" w:rsidRDefault="0061245D" w:rsidP="003A24F1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</w:tr>
      <w:tr w:rsidR="004016DD" w14:paraId="68738172" w14:textId="77777777" w:rsidTr="001A30D0">
        <w:tc>
          <w:tcPr>
            <w:tcW w:w="1980" w:type="dxa"/>
            <w:vAlign w:val="center"/>
          </w:tcPr>
          <w:p w14:paraId="1D1B09CA" w14:textId="77777777" w:rsidR="004016DD" w:rsidRDefault="004016DD" w:rsidP="00A813F5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</w:t>
            </w:r>
          </w:p>
          <w:p w14:paraId="4B94B7A0" w14:textId="7C415348" w:rsidR="004016DD" w:rsidRDefault="004016DD" w:rsidP="00A813F5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prom1</w:t>
            </w:r>
            <w:r w:rsidR="0099265A">
              <w:rPr>
                <w:rFonts w:cs="Arial"/>
                <w:i/>
                <w:sz w:val="20"/>
                <w:szCs w:val="20"/>
              </w:rPr>
              <w:t>_5160</w:t>
            </w:r>
            <w:proofErr w:type="gramStart"/>
            <w:r w:rsidR="0099265A">
              <w:rPr>
                <w:rFonts w:cs="Arial"/>
                <w:i/>
                <w:sz w:val="20"/>
                <w:szCs w:val="20"/>
              </w:rPr>
              <w:t>bp</w:t>
            </w:r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235564C5" w14:textId="183214C5" w:rsidR="004016DD" w:rsidRPr="005A1D2E" w:rsidRDefault="00C738F8" w:rsidP="00037DD2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5222A7">
              <w:rPr>
                <w:sz w:val="20"/>
                <w:szCs w:val="20"/>
              </w:rPr>
              <w:t>na</w:t>
            </w:r>
            <w:proofErr w:type="spellEnd"/>
          </w:p>
        </w:tc>
        <w:tc>
          <w:tcPr>
            <w:tcW w:w="6378" w:type="dxa"/>
            <w:vAlign w:val="center"/>
          </w:tcPr>
          <w:p w14:paraId="1E07A5C5" w14:textId="1CFBE4A1" w:rsidR="004016DD" w:rsidRPr="0046255B" w:rsidRDefault="00CE26F0" w:rsidP="003A24F1">
            <w:pPr>
              <w:jc w:val="center"/>
              <w:rPr>
                <w:sz w:val="20"/>
                <w:szCs w:val="20"/>
              </w:rPr>
            </w:pPr>
            <w:r w:rsidRPr="00CE26F0">
              <w:rPr>
                <w:sz w:val="20"/>
                <w:szCs w:val="20"/>
              </w:rPr>
              <w:t>gagctctttgcgggagggggtgagcctcggtgtgccagaagtagtgtagaatagaggaagagagcgccaaaaaactcgaatgatgtatacacgagaagctgctcttcctgctcctcttctaccatcacaacgacacaaaaacggtctccagggagagaaatgagaagagggaggataggggaaactccaaaaagacttgaagcctccagtctctcgagcggacacacacaatttgttcacgcctttcacgttttcttggtgtcatgttttttgttcatgtatttcaaaataacggtttttttccgtttttaattttgggtcttaccgcgaatttctaagaggcggctaactttatgtgttcatgagttgtttgaaatatcaatttggcacagcaattactctaatacatgctttaaaatgggcgggctactactgtccattttgtgggcggggtttgatttgttccgctcatttttagcgctgcggtaagagctttcagtaaaatcaattttaacttttcattaaacattttaggccggaaatttgaattttttttgtgggtcaggaaacctacgtggccgcgttaacagtctgtcactttcaaaatatatttattattagatttgcaactttttttttttgaaaacccctccacaaaacagtagataacccttttcagaacaacttggtcaaatttgcctactaggcacaaaccaactcctacgtacctgcctataatacaatcttctatgtgtaaaatatggcacacatgcgactttgaaacccagtttcattacaacctgtagagaatagtagagaaaaggcaggcagatgaatcttttttaaattttattttaggacaaaatgttg</w:t>
            </w:r>
            <w:r w:rsidRPr="00CE26F0">
              <w:rPr>
                <w:sz w:val="20"/>
                <w:szCs w:val="20"/>
              </w:rPr>
              <w:lastRenderedPageBreak/>
              <w:t>aaggtaaaaatctagcttcaaaatgacctacaaataggccccacccatatcttggttttactgaattttttatcaaaagttttccagtgttgatcggtattttttgaagaccttccacgtaggcattgcctgcgtgcatgcctacgcctacctcgtgtatacctcgtggcaggcaggtaaggcgttttcagcccgagcgttgtggaagcccccctggaaaacctcaatatgatcaaccaccacacagctgatgtgtgggggaccaccttcattgaggcggcctgaatctatttaggaaatctaaatgaaatcttcttcacatctatctaattatcctcctctctcccactcttcccattcaatttttttcgaaaaaatagatcgtgacgacgcgagaatctgagctcaaaaacacgagcagtaggcacccatcaatttctccacccctccgctgctctcaactctgaaattagagccttcaccacggctccattcttcttctcgcgcgccttgattgacgattatctcgacatttccgtcagtcagggcttttcactctttccgcttcgaaaagtcgtgtgcttcttcttcttcttgctccgccgctgctccgaattggttacggaaacttgaactttcttcgatgttttcttcttcgtcgtagtcttcccagtgacgtcgtcttcttttctttttcttattgcttgtgctgctcaccaccaaaatcattgcaaattcaattgagaactcgcggcggcgatgtctccaagtgttcgaaacagacaaaaaactaaataaaagaaaaagaagaagcatgacatgttgcctttaaattcttcctcaatttttcttcaaacttccacccccacagtggcaaaaaaccacatttgctccgtggccgcgtgacaaaaattgatggctgagttttcatctctcgcggccacgtaggatactagaaagaagagtgccctctagaaaactcggccacgggtgcgcggaatttcaaatttcctctgggtttttgaagattccgagcaactttcgttttagtctaggtccgagaaaattcgcggccgccaattttttacggccatgtaggaaaaaattcattttaggagcattgaatgatattgtaggtcctaccgaatttctaaagcgattaccgtacccgtttaaaggcgcatgccacttttcaccacccttcacgacctataaatttattttcgatagttgcaaaaaaagcgaagaaaacaagaaacgcttgacaaaacatttccgcagttgcaaatcctttcttaaaacttgtttgattggctcaatccgttgctcttttgctcatcctcctctctttcccatacacacacatcgaaatatgaatcttctcttaaaaagaaggttgtccaattagtttcccctattcatttttccatgttttcttataacaactttttcttttgaatactcctccagaaatgataaatctttgtgagatgccaattaaaatttatttttgaattttatttgttgaaggattttatttgttgaatgacctaaatagaggctccgcccatatcttggctttctgcaatttgcataaaaggttttccagttttcgtaggtattttttgaaggtcttccacgtaggcgttgccggcgtgcctacgcataccttctgcatattgccaaagtacttctgaatcctttcttccaactatttgattgaatagagaaaaccgaggaactacactaggtaggcaggcaggtcgacaggcagtggctaccttagctgaccagtgaattttttttcaaatcgtgttattgagacacttgtgcagaagtttaaagtgcacagttttaaaatattaggcgtcttgttcaaatttgaattttaatgcctaaatagataggtaggtaggtaggcagcacggtaggcaagaagtaagataggtaggaaggtatgttagtaactattttataaactatatacgttatcgaaaggatctaaaatttttctttggggttcaaaaaaggtcctagttttttgcaataaaaaaaacacaatcaacgccaacgctctagctaggtaggcaagccggtaggtaggcacgcagataaattggctagtaggtaggtaggtaggtaggtgggtaggtaggtaggtaagtaggtatatagctataggtaagtgagtaagtaagctgtatttttgtggttctgagagcttactacaattttttctgaaaattcgtattattttttaaaataaaaaaagctatcaaccctcttctaaggtttcaaaaatgaaatcattctcagcgctcccttttgtaatcagatatccttcgaaaaaaagaataccgtcaatcttcttaaatttcctcaaatttcaagccttttctggaaccccggttccaaatttctgacggcttcttacaaaagcatatgcacaaatcttttgctcgtaaatcatgtgcattcgaaatgatgaggtgggccctttcggggtgagaccggtctcttagcattccgcccccaatttttccaaactttttctgccattcactcaaatatccattcaattttcgtttgaaaataaactttttttttcattcattcaatttcaatttagcatagaacttcgaggagtcatttgttgtataattgaattcctttatcaagattagtgaggtggagcacggggcacgtcatttcagtaatccaggtcactgttacccttatttttccattaagtgttctgtgcgaattgaaaaatgttagaatcaggaatattgtggccaagatgtttgcggagactagttatctgaaaacatttcagtccctagtaaaatgaagttatcaccttcagaatgttaggctgattacttcttcaacttt</w:t>
            </w:r>
            <w:r w:rsidRPr="00CE26F0">
              <w:rPr>
                <w:sz w:val="20"/>
                <w:szCs w:val="20"/>
              </w:rPr>
              <w:lastRenderedPageBreak/>
              <w:t>tgcctttttctaattttaagctccgcccacttcttggctgtttttttttgagttaacctcgcccatttatcacaatgttgtatatttcaactccgcccacttatcgggattttttgcatttgtaactccacccgtttcttggtgcttgttttttgcactgtgagctcctcccaattattgatagtttagatttaggctccgcccctttctttactgtttttcgcgttatgcccagccacaaatctataattttacagttttagctccgcttgaatgctttcctatcagtaaaattctcggtgtttttacattcgatctctagaattttcggaaattttttggtgttggaaggcgtgacgtcacacgagagctagtgtttagaagaacactaatgacgtcaccctaataattttcagaatttttttatctaaataaaaatggatccggtcctaaactatcttgctagtaattgtttgaaaagttgaaaattttcagaattttaacaaatttgttgtaatttcgaacataaattatgttgatcgagatatcaacttgaattttttttttaatacgtacatgtgcactcaacttcaactctaaaaataaaaaaacactatttctatattctagatctctttagtgatgtaataataagaatttccaagctatacacctagccaccgcctactcacctcattcagtttcccacgaagaattagaagaaaatgaagaaaaatggaattgaatagagtcagtgtgagtgtgtgaaatgaaaaaaaaatatatatcgatgtggcggtatctcggataaataattaactatttctcagtttttacttattctcagactctccttttttgcttttgaatatctcttcttcgtcgtcatcattgagatttttcttctaataatcgtaactttgtaattaaaagaacattcatttcgggtcttgcggcgaaaaatacatttaaaggtccacgggttcattagtatgggtctcactgcgagaaaaagtttatagtttgtatttagtattcacattgtttttgaaaataaattgaaatcgataaaaactaatcaatttgaaaaaaaatatttaaaaattctaccacaattaaatttttaaacttaatttaaaaaagaactacagcgtaatttttaaagttagaactacagagaactgtttctcgtacactcaaaatattgaaactgctttgtgtgtacatccaaataggccccgcctttttctcgttcactcacggggaaaaggcaaaaatcttgaccccaaccaatatcaggccgccgacatcttgcgagttcctctatcttatccaattttcgtctacttttcttttcgattttcacatttccaattttaattttccaggacaaat</w:t>
            </w:r>
          </w:p>
        </w:tc>
        <w:tc>
          <w:tcPr>
            <w:tcW w:w="1669" w:type="dxa"/>
            <w:gridSpan w:val="2"/>
            <w:vAlign w:val="center"/>
          </w:tcPr>
          <w:p w14:paraId="266F45FE" w14:textId="63BAE640" w:rsidR="00C738F8" w:rsidRDefault="00D374AB" w:rsidP="00C73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PCR fusion</w:t>
            </w:r>
          </w:p>
        </w:tc>
        <w:tc>
          <w:tcPr>
            <w:tcW w:w="1450" w:type="dxa"/>
            <w:vAlign w:val="center"/>
          </w:tcPr>
          <w:p w14:paraId="15DCE96F" w14:textId="55B47F69" w:rsidR="004016DD" w:rsidRPr="0046255B" w:rsidRDefault="00C738F8" w:rsidP="003A24F1">
            <w:pPr>
              <w:jc w:val="center"/>
              <w:rPr>
                <w:rFonts w:cs="Arial"/>
                <w:i/>
                <w:color w:val="FF0000"/>
                <w:sz w:val="20"/>
                <w:szCs w:val="20"/>
              </w:rPr>
            </w:pPr>
            <w:r w:rsidRPr="005222A7">
              <w:rPr>
                <w:rFonts w:cs="Arial"/>
                <w:i/>
                <w:sz w:val="20"/>
                <w:szCs w:val="20"/>
              </w:rPr>
              <w:t>otEx45</w:t>
            </w:r>
            <w:r w:rsidR="00D374AB" w:rsidRPr="005222A7">
              <w:rPr>
                <w:rFonts w:cs="Arial"/>
                <w:i/>
                <w:sz w:val="20"/>
                <w:szCs w:val="20"/>
              </w:rPr>
              <w:t>29</w:t>
            </w:r>
          </w:p>
        </w:tc>
        <w:tc>
          <w:tcPr>
            <w:tcW w:w="1559" w:type="dxa"/>
            <w:vAlign w:val="center"/>
          </w:tcPr>
          <w:p w14:paraId="56F3F7BA" w14:textId="096D6732" w:rsidR="004016DD" w:rsidRPr="00AE70C8" w:rsidRDefault="00C738F8" w:rsidP="003A24F1">
            <w:pPr>
              <w:jc w:val="center"/>
              <w:rPr>
                <w:sz w:val="20"/>
                <w:szCs w:val="20"/>
                <w:highlight w:val="green"/>
              </w:rPr>
            </w:pPr>
            <w:proofErr w:type="spellStart"/>
            <w:r w:rsidRPr="005222A7">
              <w:rPr>
                <w:sz w:val="20"/>
                <w:szCs w:val="20"/>
              </w:rPr>
              <w:t>Kratsios</w:t>
            </w:r>
            <w:proofErr w:type="spellEnd"/>
            <w:r w:rsidRPr="005222A7">
              <w:rPr>
                <w:sz w:val="20"/>
                <w:szCs w:val="20"/>
              </w:rPr>
              <w:t xml:space="preserve"> et al., 2011</w:t>
            </w:r>
          </w:p>
        </w:tc>
      </w:tr>
      <w:tr w:rsidR="004016DD" w:rsidRPr="005222A7" w14:paraId="0EABB78C" w14:textId="77777777" w:rsidTr="001A30D0">
        <w:tc>
          <w:tcPr>
            <w:tcW w:w="1980" w:type="dxa"/>
            <w:vAlign w:val="center"/>
          </w:tcPr>
          <w:p w14:paraId="621FE422" w14:textId="2307B420" w:rsidR="004016DD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lastRenderedPageBreak/>
              <w:t>cho-1</w:t>
            </w:r>
          </w:p>
          <w:p w14:paraId="54292F01" w14:textId="0476F19E" w:rsidR="004016DD" w:rsidRPr="004A4F15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2::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402E18EB" w14:textId="420774F5" w:rsidR="004016DD" w:rsidRPr="005A1D2E" w:rsidRDefault="004016DD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630</w:t>
            </w:r>
          </w:p>
        </w:tc>
        <w:tc>
          <w:tcPr>
            <w:tcW w:w="6378" w:type="dxa"/>
            <w:vAlign w:val="center"/>
          </w:tcPr>
          <w:p w14:paraId="4AFD1620" w14:textId="329CB08E" w:rsidR="004016DD" w:rsidRPr="00B204AA" w:rsidRDefault="004016DD" w:rsidP="003A24F1">
            <w:pPr>
              <w:jc w:val="center"/>
              <w:rPr>
                <w:sz w:val="20"/>
                <w:szCs w:val="20"/>
              </w:rPr>
            </w:pPr>
            <w:r w:rsidRPr="0046255B">
              <w:rPr>
                <w:sz w:val="20"/>
                <w:szCs w:val="20"/>
              </w:rPr>
              <w:t>tctttccgcttcgaaaagtcgtgtgcttcttcttcttcttgctccgccgctgctccgaattggttacggaaacttgaactttcttcgatgttttcttcttcgtcgtagtcttcccagtgacgtcgtcttcttttctttttcttattgcttgtgctgctcaccaccaaaatcattgcaaattcaattgagaactcgcggcggcgatgtctccaagtgttcgaaacagacaaaaaactaaataaaagaaaaagaagaagcatgacatgttgcctttaaattcttcctcaatttttcttcaaacttccacccccacagtggcaaaaaaccacatttgctccgtggccgcgtgacaaaaattgatggctgagttttcatctctcgcggccacgtaggatactagaaagaagagtgccctctagaaaactcggccacgggtgcgcggaatttcaaatttcctctgggtttttgaagattccgagcaactttcgttttagtctaggtccgagaaaattcgcggccgccaattttttacggccatgtaggaaaaaattcattttaggagcattgaatgatattgtaggtcctaccgaatttctaaagcgattaccgtacccgtttaaaggcgcatgccacttttcaccacccttcacgacctataaatttattttcgatagttgcaaaaaaagcgaagaaaacaagaaacgcttgacaaaacatttccgcagttgcaaatcctttcttaaaacttgtttgattggctcaatccgttgctcttttgctcatcctcctctctttcccatacacacacatcgaaatatgaatcttctcttaaaaagaaggttgtccaattagtttcccctattcatttttccatgttttcttataacaactttttcttttgaatactcctccagaaatgataaatctttgtgagatgccaattaaaatttatttttgaattttatttgttgaaggattttatttgttgaatgacctaaatagaggctccgcccatatcttggctttctgcaatttgcataaaaggttttccagttttcgtaggtattttttgaaggtcttccacgtaggcgttgccggcgtgcctacgcataccttctgcatattgccaaagtacttctgaatcctttcttccaactatttgattgaatagagaaaaccgaggaactacactaggtaggcaggcaggtcgacaggcagtggctaccttagctgaccagtgaattttttttcaaatcgtgttattgagacacttgtgcagaagtttaaagtgcacagttttaaaatattaggcgtcttgttcaaatttgaattttaatgcctaaatagataggtaggtaggtaggcagcacggtaggcaagaagtaagataggtaggaaggtatgttagtaactattttataaactatatacgttatcgaaaggatctaaaatttttctttggggttcaaaaaaggtcctagtttttt</w:t>
            </w:r>
            <w:r w:rsidRPr="0046255B">
              <w:rPr>
                <w:sz w:val="20"/>
                <w:szCs w:val="20"/>
              </w:rPr>
              <w:lastRenderedPageBreak/>
              <w:t>gcaataaaaaaaacacaatcaacgccaacgctctagctaggtaggcaagccggtaggtaggcacgcagataaattggctagtaggtaggtaggtaggtaggtgggtaggtaggtaggtaagtaggtatatagctataggtaagtgagtaagtaagctgtatttttgtggttctgagagcttactacaattttttctgaaaattcgtattattttttaaaataaaaaaagctatcaaccctcttctaaggtttcaaaaatgaaatcattctcagcgctcccttttgtaatcagatatccttcgaaaaaaagaataccgtcaatcttcttaaatttcctcaaatttcaagccttttctggaaccccggttccaaatttctgacggcttcttacaaaagcatatgcacaaatcttttgctcgtaaatcatgtgcattcgaaatgatgaggtgggccctttcggggtgagaccggtctcttagcattccgcccccaatttttccaaactttttctgccattcactcaaatatccattcaattttcgtttgaaaataaactttttttttcattcattcaatttcaatttagcatagaacttcgaggagtcatttgttgtataattgaattcctttatcaagattagtgaggtggagcacggggcacgtcatttcagtaatccaggtcactgttacccttatttttccattaagtgttctgtgcgaattgaaaaatgttagaatcaggaatattgtggccaagatgtttgcggagactagttatctgaaaacatttcagtccctagtaaaatgaagttatcaccttcagaatgttaggctgattacttcttcaacttttgcctttttctaattttaagctccgcccacttcttggctgtttttttttgagttaacctcgcccatttatcacaatgttgtatatttcaactccgcccacttatcgggattttttgcatttgtaactccacccgtttcttggtgcttgttttttgcactgtgagctcctcccaattattgatagtttagatttaggctccgcccctttctttactgtttttcgcgttatgcccagccacaaatctataattttacagttttagctccgcttgaatgctttcctatcagtaaaattctcggtgtttttacattcgatctctagaattttcggaaattttttggtgttggaaggcgtgacgtcacacgagagctagtgtttagaagaacactaatgacgtcaccctaataattttcagaatttttttatctaaataaaaatggatccggtcctaaactatcttgctagtaattgtttgaaaagttgaaaattttcagaattttaacaaatttgttgtaatttcgaacataaattatgttgatcgagatatcaacttgaattttttttttaatacgtacatgtgcactcaacttcaactctaaaaataaaaaaacactatttctatattctagatctctttagtgatgtaataataagaatttccaagctatacacctagccaccgcctactcacctcattcagtttcccacgaagaattagaagaaaatgaagaaaaatggaattgaatagagtcagtgtgagtgtgtgaaatgaaaaaaaaatatatatcgatgtggcggtatctcggataaataattaactatttctcagtttttacttattctcagactctccttttttgcttttgaatatctcttcttcgtcgtcatcattgagatttttcttctaataatcgtaactttgtaattaaaagaacattcatttcgggtcttgcggcgaaaaatacatttaaaggtccacgggttcattagtatgggtctcactgcgagaaaaagtttatagtttgtatttagtattcacattgtttttgaaaataaattgaaatcgataaaaactaatcaatttgaaaaaaaatatttaaaaattctaccacaattaaatttttaaacttaatttaaaaaagaactacagcgtaatttttaaagttagaactacagagaactgtttctcgtacactcaaaatattgaaactgctttgtgtgtacatccaaataggccccgcctttttctcgttcactcacggggaaaaggcaaaaatcttgaccccaaccaatatcaggccgccgacatcttgcgagttcctctatcttatccaattttcgtctacttttcttttcgattttcacatttccaattttaattttccaggacaaat</w:t>
            </w:r>
          </w:p>
        </w:tc>
        <w:tc>
          <w:tcPr>
            <w:tcW w:w="1669" w:type="dxa"/>
            <w:gridSpan w:val="2"/>
            <w:vAlign w:val="center"/>
          </w:tcPr>
          <w:p w14:paraId="6A469E84" w14:textId="067E984C" w:rsidR="004016DD" w:rsidRDefault="004016DD" w:rsidP="003A2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pOH596</w:t>
            </w:r>
          </w:p>
        </w:tc>
        <w:tc>
          <w:tcPr>
            <w:tcW w:w="1450" w:type="dxa"/>
            <w:vAlign w:val="center"/>
          </w:tcPr>
          <w:p w14:paraId="323C2670" w14:textId="41B017A6" w:rsidR="004016DD" w:rsidRDefault="005222A7" w:rsidP="003A24F1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color w:val="000000" w:themeColor="text1"/>
                <w:sz w:val="20"/>
                <w:szCs w:val="20"/>
              </w:rPr>
              <w:t>otEx4535</w:t>
            </w:r>
          </w:p>
        </w:tc>
        <w:tc>
          <w:tcPr>
            <w:tcW w:w="1559" w:type="dxa"/>
            <w:vAlign w:val="center"/>
          </w:tcPr>
          <w:p w14:paraId="489B7386" w14:textId="530BE6BA" w:rsidR="004016DD" w:rsidRPr="005222A7" w:rsidRDefault="004016DD" w:rsidP="003A24F1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4016DD" w14:paraId="176E7274" w14:textId="77777777" w:rsidTr="001A30D0">
        <w:tc>
          <w:tcPr>
            <w:tcW w:w="1980" w:type="dxa"/>
            <w:vAlign w:val="center"/>
          </w:tcPr>
          <w:p w14:paraId="39E4A825" w14:textId="77777777" w:rsidR="004016DD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</w:t>
            </w:r>
          </w:p>
          <w:p w14:paraId="6362D625" w14:textId="4A47EB8F" w:rsidR="004016DD" w:rsidRPr="004A4F15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3</w:t>
            </w:r>
            <w:r w:rsidRPr="005222A7"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proofErr w:type="gramEnd"/>
            <w:r w:rsidRPr="005222A7"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 w:rsidRPr="005222A7"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 w:rsidRPr="005222A7"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71B21185" w14:textId="331EA7E2" w:rsidR="004016DD" w:rsidRPr="005446E9" w:rsidRDefault="004016DD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631</w:t>
            </w:r>
          </w:p>
        </w:tc>
        <w:tc>
          <w:tcPr>
            <w:tcW w:w="6378" w:type="dxa"/>
            <w:vAlign w:val="center"/>
          </w:tcPr>
          <w:p w14:paraId="61BE2D05" w14:textId="437EC756" w:rsidR="004016DD" w:rsidRPr="00B204AA" w:rsidRDefault="004016DD" w:rsidP="003A24F1">
            <w:pPr>
              <w:jc w:val="center"/>
              <w:rPr>
                <w:sz w:val="20"/>
                <w:szCs w:val="20"/>
              </w:rPr>
            </w:pPr>
            <w:r w:rsidRPr="0046255B">
              <w:rPr>
                <w:sz w:val="20"/>
                <w:szCs w:val="20"/>
              </w:rPr>
              <w:t>ttctgcaatttgcataaaaggttttccagttttcgtaggtattttttgaaggtcttccacgtaggcgttgccggcgtgcctacgcataccttctgcatattgccaaagtacttctgaatcctttcttccaactatttgattgaatagagaaaaccgaggaactacactaggtaggcaggcaggtcgacaggcagtggctaccttagctgaccagtgaattttttttcaaatcgtgttattgagacacttgtgcagaagtttaaagtgcacagttttaaaatattaggcgtcttgttcaaatttgaattttaatgcctaaatagataggtaggtaggtaggcagcacggtaggcaagaagtaagataggtaggaaggtatgttagtaactattttataaactatatacgttatcgaaaggatctaaaatttttctttggggttcaaaaaaggtcctagttttttgcaataaaaaaaacacaatcaacgccaacgctctagctaggtaggcaagccggtaggtaggcacgcagataaattggctagtaggtaggtaggtaggtaggtgggtaggtaggtaggtaagtaggtatatagctataggtaagtgagtaagtaagctgtatttttgtggttctgagagcttactacaattttttctgaaaat</w:t>
            </w:r>
            <w:r w:rsidRPr="0046255B">
              <w:rPr>
                <w:sz w:val="20"/>
                <w:szCs w:val="20"/>
              </w:rPr>
              <w:lastRenderedPageBreak/>
              <w:t>tcgtattattttttaaaataaaaaaagctatcaaccctcttctaaggtttcaaaaatgaaatcattctcagcgctcccttttgtaatcagatatccttcgaaaaaaagaataccgtcaatcttcttaaatttcctcaaatttcaagccttttctggaaccccggttccaaatttctgacggcttcttacaaaagcatatgcacaaatcttttgctcgtaaatcatgtgcattcgaaatgatgaggtgggccctttcggggtgagaccggtctcttagcattccgcccccaatttttccaaactttttctgccattcactcaaatatccattcaattttcgtttgaaaataaactttttttttcattcattcaatttcaatttagcatagaacttcgaggagtcatttgttgtataattgaattcctttatcaagattagtgaggtggagcacggggcacgtcatttcagtaatccaggtcactgttacccttatttttccattaagtgttctgtgcgaattgaaaaatgttagaatcaggaatattgtggccaagatgtttgcggagactagttatctgaaaacatttcagtccctagtaaaatgaagttatcaccttcagaatgttaggctgattacttcttcaacttttgcctttttctaattttaagctccgcccacttcttggctgtttttttttgagttaacctcgcccatttatcacaatgttgtatatttcaactccgcccacttatcgggattttttgcatttgtaactccacccgtttcttggtgcttgttttttgcactgtgagctcctcccaattattgatagtttagatttaggctccgcccctttctttactgtttttcgcgttatgcccagccacaaatctataattttacagttttagctccgcttgaatgctttcctatcagtaaaattctcggtgtttttacattcgatctctagaattttcggaaattttttggtgttggaaggcgtgacgtcacacgagagctagtgtttagaagaacactaatgacgtcaccctaataattttcagaatttttttatctaaataaaaatggatccggtcctaaactatcttgctagtaattgtttgaaaagttgaaaattttcagaattttaacaaatttgttgtaatttcgaacataaattatgttgatcgagatatcaacttgaattttttttttaatacgtacatgtgcactcaacttcaactctaaaaataaaaaaacactatttctatattctagatctctttagtgatgtaataataagaatttccaagctatacacctagccaccgcctactcacctcattcagtttcccacgaagaattagaagaaaatgaagaaaaatggaattgaatagagtcagtgtgagtgtgtgaaatgaaaaaaaaatatatatcgatgtggcggtatctcggataaataattaactatttctcagtttttacttattctcagactctccttttttgcttttgaatatctcttcttcgtcgtcatcattgagatttttcttctaataatcgtaactttgtaattaaaagaacattcatttcgggtcttgcggcgaaaaatacatttaaaggtccacgggttcattagtatgggtctcactgcgagaaaaagtttatagtttgtatttagtattcacattgtttttgaaaataaattgaaatcgataaaaactaatcaatttgaaaaaaaatatttaaaaattctaccacaattaaatttttaaacttaatttaaaaaagaactacagcgtaatttttaaagttagaactacagagaactgtttctcgtacactcaaaatattgaaactgctttgtgtgtacatccaaataggccccgcctttttctcgttcactcacggggaaaaggcaaaaatcttgaccccaaccaatatcaggccgccgacatcttgcgagttcctctatcttatccaattttcgtctacttttcttttcgattttcacatttccaattttaattttccaggacaaat</w:t>
            </w:r>
          </w:p>
        </w:tc>
        <w:tc>
          <w:tcPr>
            <w:tcW w:w="1669" w:type="dxa"/>
            <w:gridSpan w:val="2"/>
            <w:vAlign w:val="center"/>
          </w:tcPr>
          <w:p w14:paraId="57D20204" w14:textId="37AFBC12" w:rsidR="004016DD" w:rsidRDefault="004016DD" w:rsidP="003A2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pOH596</w:t>
            </w:r>
          </w:p>
        </w:tc>
        <w:tc>
          <w:tcPr>
            <w:tcW w:w="1450" w:type="dxa"/>
            <w:vAlign w:val="center"/>
          </w:tcPr>
          <w:p w14:paraId="2EA42E31" w14:textId="11209C8B" w:rsidR="004016DD" w:rsidRDefault="005222A7" w:rsidP="003A24F1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color w:val="000000" w:themeColor="text1"/>
                <w:sz w:val="20"/>
                <w:szCs w:val="20"/>
              </w:rPr>
              <w:t>otEx4530</w:t>
            </w:r>
          </w:p>
        </w:tc>
        <w:tc>
          <w:tcPr>
            <w:tcW w:w="1559" w:type="dxa"/>
            <w:vAlign w:val="center"/>
          </w:tcPr>
          <w:p w14:paraId="6B8CE65D" w14:textId="03D99826" w:rsidR="004016DD" w:rsidRPr="00AE70C8" w:rsidRDefault="004016DD" w:rsidP="003A24F1">
            <w:pPr>
              <w:jc w:val="center"/>
              <w:rPr>
                <w:sz w:val="20"/>
                <w:szCs w:val="20"/>
                <w:highlight w:val="green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4016DD" w14:paraId="52C532EB" w14:textId="77777777" w:rsidTr="001A30D0">
        <w:tc>
          <w:tcPr>
            <w:tcW w:w="1980" w:type="dxa"/>
            <w:vAlign w:val="center"/>
          </w:tcPr>
          <w:p w14:paraId="1DEBB122" w14:textId="26D31C94" w:rsidR="004016DD" w:rsidRPr="004A4F15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 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4::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41E78496" w14:textId="3A1B4A84" w:rsidR="004016DD" w:rsidRPr="005446E9" w:rsidRDefault="004016DD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632</w:t>
            </w:r>
          </w:p>
        </w:tc>
        <w:tc>
          <w:tcPr>
            <w:tcW w:w="6378" w:type="dxa"/>
            <w:vAlign w:val="center"/>
          </w:tcPr>
          <w:p w14:paraId="75F73380" w14:textId="57570F01" w:rsidR="004016DD" w:rsidRPr="00B204AA" w:rsidRDefault="004016DD" w:rsidP="003A24F1">
            <w:pPr>
              <w:jc w:val="center"/>
              <w:rPr>
                <w:sz w:val="20"/>
                <w:szCs w:val="20"/>
              </w:rPr>
            </w:pPr>
            <w:r w:rsidRPr="00861755">
              <w:rPr>
                <w:sz w:val="20"/>
                <w:szCs w:val="20"/>
              </w:rPr>
              <w:t>ccagtgaattttttttcaaatcgtgttattgagacacttgtgcagaagtttaaagtgcacagttttaaaatattaggcgtcttgttcaaatttgaattttaatgcctaaatagataggtaggtaggtaggcagcacggtaggcaagaagtaagataggtaggaaggtatgttagtaactattttataaactatatacgttatcgaaaggatctaaaatttttctttggggttcaaaaaaggtcctagttttttgcaataaaaaaaacacaatcaacgccaacgctctagctaggtaggcaagccggtaggtaggcacgcagataaattggctagtaggtaggtaggtaggtaggtgggtaggtaggtaggtaagtaggtatatagctataggtaagtgagtaagtaagctgtatttttgtggttctgagagcttactacaattttttctgaaaattcgtattattttttaaaataaaaaaagctatcaaccctcttctaaggtttcaaaaatgaaatcattctcagcgctcccttttgtaatcagatatccttcgaaaaaaagaataccgtcaatcttcttaaatttcctcaaatttcaagccttttctggaaccccggttccaaatttctgacggcttcttacaaaagcatatgcacaaatcttttgctcgtaaatcatgtgcattcgaaatgatgaggtgggccctttcggggtgagaccggtctcttagcattccgcccccaatttttccaaactttttctgccattcactcaaatatccattcaattttcgtttgaaaataaactttttttttcattcattcaatttcaatttagcatagaacttcgaggagtcatttgttgtataattga</w:t>
            </w:r>
            <w:r w:rsidRPr="00861755">
              <w:rPr>
                <w:sz w:val="20"/>
                <w:szCs w:val="20"/>
              </w:rPr>
              <w:lastRenderedPageBreak/>
              <w:t>attcctttatcaagattagtgaggtggagcacggggcacgtcatttcagtaatccaggtcactgttacccttatttttccattaagtgttctgtgcgaattgaaaaatgttagaatcaggaatattgtggccaagatgtttgcggagactagttatctgaaaacatttcagtccctagtaaaatgaagttatcaccttcagaatgttaggctgattacttcttcaacttttgcctttttctaattttaagctccgcccacttcttggctgtttttttttgagttaacctcgcccatttatcacaatgttgtatatttcaactccgcccacttatcgggattttttgcatttgtaactccacccgtttcttggtgcttgttttttgcactgtgagctcctcccaattattgatagtttagatttaggctccgcccctttctttactgtttttcgcgttatgcccagccacaaatctataattttacagttttagctccgcttgaatgctttcctatcagtaaaattctcggtgtttttacattcgatctctagaattttcggaaattttttggtgttggaaggcgtgacgtcacacgagagctagtgtttagaagaacactaatgacgtcaccctaataattttcagaatttttttatctaaataaaaatggatccggtcctaaactatcttgctagtaattgtttgaaaagttgaaaattttcagaattttaacaaatttgttgtaatttcgaacataaattatgttgatcgagatatcaacttgaattttttttttaatacgtacatgtgcactcaacttcaactctaaaaataaaaaaacactatttctatattctagatctctttagtgatgtaataataagaatttccaagctatacacctagccaccgcctactcacctcattcagtttcccacgaagaattagaagaaaatgaagaaaaatggaattgaatagagtcagtgtgagtgtgtgaaatgaaaaaaaaatatatatcgatgtggcggtatctcggataaataattaactatttctcagtttttacttattctcagactctccttttttgcttttgaatatctcttcttcgtcgtcatcattgagatttttcttctaataatcgtaactttgtaattaaaagaacattcatttcgggtcttgcggcgaaaaatacatttaaaggtccacgggttcattagtatgggtctcactgcgagaaaaagtttatagtttgtatttagtattcacattgtttttgaaaataaattgaaatcgataaaaactaatcaatttgaaaaaaaatatttaaaaattctaccacaattaaatttttaaacttaatttaaaaaagaactacagcgtaatttttaaagttagaactacagagaactgtttctcgtacactcaaaatattgaaactgctttgtgtgtacatccaaataggccccgcctttttctcgttcactcacggggaaaaggcaaaaatcttgaccccaaccaatatcaggccgccgacatcttgcgagttcctctatcttatccaattttcgtctacttttcttttcgattttcacatttccaattttaattttccaggacaaat</w:t>
            </w:r>
          </w:p>
        </w:tc>
        <w:tc>
          <w:tcPr>
            <w:tcW w:w="1669" w:type="dxa"/>
            <w:gridSpan w:val="2"/>
            <w:vAlign w:val="center"/>
          </w:tcPr>
          <w:p w14:paraId="277FA0A6" w14:textId="42B9D9E5" w:rsidR="004016DD" w:rsidRDefault="004016DD" w:rsidP="003A2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pOH596</w:t>
            </w:r>
          </w:p>
        </w:tc>
        <w:tc>
          <w:tcPr>
            <w:tcW w:w="1450" w:type="dxa"/>
            <w:vAlign w:val="center"/>
          </w:tcPr>
          <w:p w14:paraId="49348A68" w14:textId="77777777" w:rsidR="00841A7D" w:rsidRPr="00841A7D" w:rsidRDefault="00841A7D" w:rsidP="00841A7D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6642D08D" w14:textId="7FAE834E" w:rsidR="004016DD" w:rsidRDefault="00841A7D" w:rsidP="00841A7D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vAlign w:val="center"/>
          </w:tcPr>
          <w:p w14:paraId="2C479FAB" w14:textId="79AAB0CA" w:rsidR="004016DD" w:rsidRPr="00AE70C8" w:rsidRDefault="004016DD" w:rsidP="003A24F1">
            <w:pPr>
              <w:jc w:val="center"/>
              <w:rPr>
                <w:sz w:val="20"/>
                <w:szCs w:val="20"/>
                <w:highlight w:val="green"/>
              </w:rPr>
            </w:pPr>
            <w:r w:rsidRPr="00841A7D">
              <w:rPr>
                <w:sz w:val="20"/>
                <w:szCs w:val="20"/>
              </w:rPr>
              <w:t>This paper</w:t>
            </w:r>
          </w:p>
        </w:tc>
      </w:tr>
      <w:tr w:rsidR="004016DD" w14:paraId="0364FF17" w14:textId="77777777" w:rsidTr="001A30D0">
        <w:tc>
          <w:tcPr>
            <w:tcW w:w="1980" w:type="dxa"/>
            <w:vAlign w:val="center"/>
          </w:tcPr>
          <w:p w14:paraId="0AEDC09B" w14:textId="1E52683C" w:rsidR="004016DD" w:rsidRPr="004A4F15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 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5::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5C375B56" w14:textId="44067362" w:rsidR="004016DD" w:rsidRPr="005446E9" w:rsidRDefault="004016DD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633</w:t>
            </w:r>
            <w:r w:rsidRPr="005222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14:paraId="5E02B833" w14:textId="69D6458E" w:rsidR="004016DD" w:rsidRPr="00B204AA" w:rsidRDefault="004016DD" w:rsidP="003A24F1">
            <w:pPr>
              <w:jc w:val="center"/>
              <w:rPr>
                <w:sz w:val="20"/>
                <w:szCs w:val="20"/>
              </w:rPr>
            </w:pPr>
            <w:r w:rsidRPr="00E23FE5">
              <w:rPr>
                <w:sz w:val="20"/>
                <w:szCs w:val="20"/>
              </w:rPr>
              <w:t>ggtttcaaaaatgaaatcattctcagcgctcccttttgtaatcagatatccttcgaaaaaaagaataccgtcaatcttcttaaatttcctcaaatttcaagccttttctggaaccccggttccaaatttctgacggcttcttacaaaagcatatgcacaaatcttttgctcgtaaatcatgtgcattcgaaatgatgaggtgggccctttcggggtgagaccggtctcttagcattccgcccccaatttttccaaactttttctgccattcactcaaatatccattcaattttcgtttgaaaataaactttttttttcattcattcaatttcaatttagcatagaacttcgaggagtcatttgttgtataattgaattcctttatcaagattagtgaggtggagcacggggcacgtcatttcagtaatccaggtcactgttacccttatttttccattaagtgttctgtgcgaattgaaaaatgttagaatcaggaatattgtggccaagatgtttgcggagactagttatctgaaaacatttcagtccctagtaaaatgaagttatcaccttcagaatgttaggctgattacttcttcaacttttgcctttttctaattttaagctccgcccacttcttggctgtttttttttgagttaacctcgcccatttatcacaatgttgtatatttcaactccgcccacttatcgggattttttgcatttgtaactccacccgtttcttggtgcttgttttttgcactgtgagctcctcccaattattgatagtttagatttaggctccgcccctttctttactgtttttcgcgttatgcccagccacaaatctataattttacagttttagctccgcttgaatgctttcctatcagtaaaattctcggtgtttttacattcgatctctagaattttcggaaattttttggtgttggaaggcgtgacgtcacacgagagctagtgtttagaagaacactaatgacgtcaccctaataattttcagaatttttttatctaaataaaaatggatccggtcctaaactatcttgctagtaattgtttgaaaagttgaaaattttcagaattttaacaaatttgttgtaatttcgaacataaattatgttgatcgagatatcaacttgaattttttttttaatacgtacatgtgcactcaacttcaactctaaaaataaaaaaacactatttctatattctagatctctttagtgatgtaataataagaatttccaagctatacacctagccaccgcctactcacctcattcagtttcccac</w:t>
            </w:r>
            <w:r w:rsidRPr="00E23FE5">
              <w:rPr>
                <w:sz w:val="20"/>
                <w:szCs w:val="20"/>
              </w:rPr>
              <w:lastRenderedPageBreak/>
              <w:t>gaagaattagaagaaaatgaagaaaaatggaattgaatagagtcagtgtgagtgtgtgaaatgaaaaaaaaatatatatcgatgtggcggtatctcggataaataattaactatttctcagtttttacttattctcagactctccttttttgcttttgaatatctcttcttcgtcgtcatcattgagatttttcttctaataatcgtaactttgtaattaaaagaacattcatttcgggtcttgcggcgaaaaatacatttaaaggtccacgggttcattagtatgggtctcactgcgagaaaaagtttatagtttgtatttagtattcacattgtttttgaaaataaattgaaatcgataaaaactaatcaatttgaaaaaaaatatttaaaaattctaccacaattaaatttttaaacttaatttaaaaaagaactacagcgtaatttttaaagttagaactacagagaactgtttctcgtacactcaaaatattgaaactgctttgtgtgtacatccaaataggccccgcctttttctcgttcactcacggggaaaaggcaaaaatcttgaccccaaccaatatcaggccgccgacatcttgcgagttcctctatcttatccaattttcgtctacttttcttttcgattttcacatttccaattttaattttccaggacaaat</w:t>
            </w:r>
          </w:p>
        </w:tc>
        <w:tc>
          <w:tcPr>
            <w:tcW w:w="1669" w:type="dxa"/>
            <w:gridSpan w:val="2"/>
            <w:vAlign w:val="center"/>
          </w:tcPr>
          <w:p w14:paraId="296157B7" w14:textId="2ACAAE29" w:rsidR="004016DD" w:rsidRDefault="004016DD" w:rsidP="003A2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pOH596</w:t>
            </w:r>
          </w:p>
        </w:tc>
        <w:tc>
          <w:tcPr>
            <w:tcW w:w="1450" w:type="dxa"/>
            <w:vAlign w:val="center"/>
          </w:tcPr>
          <w:p w14:paraId="46FF2673" w14:textId="77777777" w:rsidR="00151D01" w:rsidRPr="00841A7D" w:rsidRDefault="00151D01" w:rsidP="00151D01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166EE37F" w14:textId="4572F539" w:rsidR="004016DD" w:rsidRDefault="00151D01" w:rsidP="00151D01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vAlign w:val="center"/>
          </w:tcPr>
          <w:p w14:paraId="371A34B6" w14:textId="4D708398" w:rsidR="004016DD" w:rsidRPr="00AE70C8" w:rsidRDefault="004016DD" w:rsidP="003A24F1">
            <w:pPr>
              <w:jc w:val="center"/>
              <w:rPr>
                <w:sz w:val="20"/>
                <w:szCs w:val="20"/>
                <w:highlight w:val="green"/>
              </w:rPr>
            </w:pPr>
            <w:r w:rsidRPr="00151D01">
              <w:rPr>
                <w:sz w:val="20"/>
                <w:szCs w:val="20"/>
              </w:rPr>
              <w:t>This paper</w:t>
            </w:r>
          </w:p>
        </w:tc>
      </w:tr>
      <w:tr w:rsidR="004016DD" w14:paraId="5745880F" w14:textId="77777777" w:rsidTr="001A30D0">
        <w:tc>
          <w:tcPr>
            <w:tcW w:w="1980" w:type="dxa"/>
            <w:vAlign w:val="center"/>
          </w:tcPr>
          <w:p w14:paraId="248E4C3D" w14:textId="4B530F3A" w:rsidR="004016DD" w:rsidRPr="004A4F15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 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6::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6FE675C1" w14:textId="468550BD" w:rsidR="004016DD" w:rsidRPr="005446E9" w:rsidRDefault="004016DD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634</w:t>
            </w:r>
          </w:p>
        </w:tc>
        <w:tc>
          <w:tcPr>
            <w:tcW w:w="6378" w:type="dxa"/>
            <w:vAlign w:val="center"/>
          </w:tcPr>
          <w:p w14:paraId="020F8446" w14:textId="52B7CAA8" w:rsidR="004016DD" w:rsidRPr="00B204AA" w:rsidRDefault="004016DD" w:rsidP="003A24F1">
            <w:pPr>
              <w:jc w:val="center"/>
              <w:rPr>
                <w:sz w:val="20"/>
                <w:szCs w:val="20"/>
              </w:rPr>
            </w:pPr>
            <w:r w:rsidRPr="00FD62DE">
              <w:rPr>
                <w:sz w:val="20"/>
                <w:szCs w:val="20"/>
              </w:rPr>
              <w:t>tgtggccaagatgtttgcggagactagttatctgaaaacatttcagtccctagtaaaatgaagttatcaccttcagaatgttaggctgattacttcttcaacttttgcctttttctaattttaagctccgcccacttcttggctgtttttttttgagttaacctcgcccatttatcacaatgttgtatatttcaactccgcccacttatcgggattttttgcatttgtaactccacccgtttcttggtgcttgttttttgcactgtgagctcctcccaattattgatagtttagatttaggctccgcccctttctttactgtttttcgcgttatgcccagccacaaatctataattttacagttttagctccgcttgaatgctttcctatcagtaaaattctcggtgtttttacattcgatctctagaattttcggaaattttttggtgttggaaggcgtgacgtcacacgagagctagtgtttagaagaacactaatgacgtcaccctaataattttcagaatttttttatctaaataaaaatggatccggtcctaaactatcttgctagtaattgtttgaaaagttgaaaattttcagaattttaacaaatttgttgtaatttcgaacataaattatgttgatcgagatatcaacttgaattttttttttaatacgtacatgtgcactcaacttcaactctaaaaataaaaaaacactatttctatattctagatctctttagtgatgtaataataagaatttccaagctatacacctagccaccgcctactcacctcattcagtttcccacgaagaattagaagaaaatgaagaaaaatggaattgaatagagtcagtgtgagtgtgtgaaatgaaaaaaaaatatatatcgatgtggcggtatctcggataaataattaactatttctcagtttttacttattctcagactctccttttttgcttttgaatatctcttcttcgtcgtcatcattgagatttttcttctaataatcgtaactttgtaattaaaagaacattcatttcgggtcttgcggcgaaaaatacatttaaaggtccacgggttcattagtatgggtctcactgcgagaaaaagtttatagtttgtatttagtattcacattgtttttgaaaataaattgaaatcgataaaaactaatcaatttgaaaaaaaatatttaaaaattctaccacaattaaatttttaaacttaatttaaaaaagaactacagcgtaatttttaaagttagaactacagagaactgtttctcgtacactcaaaatattgaaactgctttgtgtgtacatccaaataggccccgcctttttctcgttcactcacggggaaaaggcaaaaatcttgaccccaaccaatatcaggccgccgacatcttgcgagttcctctatcttatccaattttcgtctacttttcttttcgattttcacatttccaattttaattttccaggacaaat</w:t>
            </w:r>
          </w:p>
        </w:tc>
        <w:tc>
          <w:tcPr>
            <w:tcW w:w="1669" w:type="dxa"/>
            <w:gridSpan w:val="2"/>
            <w:vAlign w:val="center"/>
          </w:tcPr>
          <w:p w14:paraId="2852292E" w14:textId="7491C671" w:rsidR="004016DD" w:rsidRDefault="004016DD" w:rsidP="003A2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pOH596</w:t>
            </w:r>
          </w:p>
        </w:tc>
        <w:tc>
          <w:tcPr>
            <w:tcW w:w="1450" w:type="dxa"/>
            <w:vAlign w:val="center"/>
          </w:tcPr>
          <w:p w14:paraId="529A1E3C" w14:textId="77777777" w:rsidR="00151D01" w:rsidRPr="00841A7D" w:rsidRDefault="00151D01" w:rsidP="00151D01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73028295" w14:textId="7D86BD55" w:rsidR="004016DD" w:rsidRDefault="00151D01" w:rsidP="00151D01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vAlign w:val="center"/>
          </w:tcPr>
          <w:p w14:paraId="425879CD" w14:textId="47380B2B" w:rsidR="004016DD" w:rsidRPr="00AE70C8" w:rsidRDefault="004016DD" w:rsidP="003A24F1">
            <w:pPr>
              <w:jc w:val="center"/>
              <w:rPr>
                <w:sz w:val="20"/>
                <w:szCs w:val="20"/>
                <w:highlight w:val="green"/>
              </w:rPr>
            </w:pPr>
            <w:r w:rsidRPr="00151D01">
              <w:rPr>
                <w:sz w:val="20"/>
                <w:szCs w:val="20"/>
              </w:rPr>
              <w:t>This paper</w:t>
            </w:r>
          </w:p>
        </w:tc>
      </w:tr>
      <w:tr w:rsidR="004016DD" w14:paraId="385749BA" w14:textId="77777777" w:rsidTr="001A30D0">
        <w:tc>
          <w:tcPr>
            <w:tcW w:w="1980" w:type="dxa"/>
            <w:vAlign w:val="center"/>
          </w:tcPr>
          <w:p w14:paraId="74458CAD" w14:textId="529874F4" w:rsidR="004016DD" w:rsidRPr="004A4F15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 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7::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7DD9AC4E" w14:textId="03775036" w:rsidR="004016DD" w:rsidRPr="005446E9" w:rsidRDefault="004016DD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635</w:t>
            </w:r>
          </w:p>
        </w:tc>
        <w:tc>
          <w:tcPr>
            <w:tcW w:w="6378" w:type="dxa"/>
            <w:vAlign w:val="center"/>
          </w:tcPr>
          <w:p w14:paraId="2B32CA7A" w14:textId="77406E70" w:rsidR="004016DD" w:rsidRPr="00B204AA" w:rsidRDefault="004016DD" w:rsidP="003A24F1">
            <w:pPr>
              <w:jc w:val="center"/>
              <w:rPr>
                <w:sz w:val="20"/>
                <w:szCs w:val="20"/>
              </w:rPr>
            </w:pPr>
            <w:r w:rsidRPr="00FD62DE">
              <w:rPr>
                <w:sz w:val="20"/>
                <w:szCs w:val="20"/>
              </w:rPr>
              <w:t>cgtcaccctaataattttcagaatttttttatctaaataaaaatggatccggtcctaaactatcttgctagtaattgtttgaaaagttgaaaattttcagaattttaacaaatttgttgtaatttcgaacataaattatgttgatcgagatatcaacttgaattttttttttaatacgtacatgtgcactcaacttcaactctaaaaataaaaaaacactatttctatattctagatctctttagtgatgtaataataagaatttccaagctatacacctagccaccgcctactcacctcattcagtttcccacgaagaattagaagaaaatgaagaaaaatggaattgaatagagtcagtgtgagtgtgtgaaatgaaaaaaaaatatatatcgatgtggcggtatctcggataaataattaactatttctcagtttttacttattctcagactctccttttttgcttttgaatatctcttcttcgtcgtcatcattgagatttttcttctaataatcgtaactttgtaattaaaagaacattcatttcgggtcttgcggcgaaaaatacatttaaaggtccacgggttcattagtatgggtctcactgcgagaaaaagtttatagtttgtatttagtattcacattgtttttgaaaataaattgaaatcgataaaaactaatc</w:t>
            </w:r>
            <w:r w:rsidRPr="00FD62DE">
              <w:rPr>
                <w:sz w:val="20"/>
                <w:szCs w:val="20"/>
              </w:rPr>
              <w:lastRenderedPageBreak/>
              <w:t>aatttgaaaaaaaatatttaaaaattctaccacaattaaatttttaaacttaatttaaaaaagaactacagcgtaatttttaaagttagaactacagagaactgtttctcgtacactcaaaatattgaaactgctttgtgtgtacatccaaataggccccgcctttttctcgttcactcacggggaaaaggcaaaaatcttgaccccaaccaatatcaggccgccgacatcttgcgagttcctctatcttatccaattttcgtctacttttcttttcgattttcacatttccaattttaattttccaggacaaat</w:t>
            </w:r>
          </w:p>
        </w:tc>
        <w:tc>
          <w:tcPr>
            <w:tcW w:w="1669" w:type="dxa"/>
            <w:gridSpan w:val="2"/>
            <w:vAlign w:val="center"/>
          </w:tcPr>
          <w:p w14:paraId="568E6716" w14:textId="5E04EB44" w:rsidR="004016DD" w:rsidRDefault="004016DD" w:rsidP="003A2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pOH596</w:t>
            </w:r>
          </w:p>
        </w:tc>
        <w:tc>
          <w:tcPr>
            <w:tcW w:w="1450" w:type="dxa"/>
            <w:vAlign w:val="center"/>
          </w:tcPr>
          <w:p w14:paraId="51242171" w14:textId="77777777" w:rsidR="00151D01" w:rsidRPr="00841A7D" w:rsidRDefault="00151D01" w:rsidP="00151D01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30159CBF" w14:textId="7223C6B6" w:rsidR="004016DD" w:rsidRDefault="00151D01" w:rsidP="00151D01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vAlign w:val="center"/>
          </w:tcPr>
          <w:p w14:paraId="482B187D" w14:textId="299F2568" w:rsidR="004016DD" w:rsidRPr="00AE70C8" w:rsidRDefault="004016DD" w:rsidP="003A24F1">
            <w:pPr>
              <w:jc w:val="center"/>
              <w:rPr>
                <w:sz w:val="20"/>
                <w:szCs w:val="20"/>
                <w:highlight w:val="green"/>
              </w:rPr>
            </w:pPr>
            <w:r w:rsidRPr="00151D01">
              <w:rPr>
                <w:sz w:val="20"/>
                <w:szCs w:val="20"/>
              </w:rPr>
              <w:t>This paper</w:t>
            </w:r>
          </w:p>
        </w:tc>
      </w:tr>
      <w:tr w:rsidR="004016DD" w14:paraId="2C1CCA07" w14:textId="77777777" w:rsidTr="001A30D0">
        <w:tc>
          <w:tcPr>
            <w:tcW w:w="1980" w:type="dxa"/>
            <w:vAlign w:val="center"/>
          </w:tcPr>
          <w:p w14:paraId="75186C25" w14:textId="54A1FB53" w:rsidR="004016DD" w:rsidRPr="004A4F15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8::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yfp</w:t>
            </w:r>
            <w:proofErr w:type="spellEnd"/>
          </w:p>
        </w:tc>
        <w:tc>
          <w:tcPr>
            <w:tcW w:w="1276" w:type="dxa"/>
            <w:vAlign w:val="center"/>
          </w:tcPr>
          <w:p w14:paraId="73A20CF3" w14:textId="6B58ECA8" w:rsidR="004016DD" w:rsidRPr="00151D01" w:rsidRDefault="00335C81" w:rsidP="00037DD2">
            <w:pPr>
              <w:jc w:val="center"/>
              <w:rPr>
                <w:sz w:val="20"/>
                <w:szCs w:val="20"/>
              </w:rPr>
            </w:pPr>
            <w:r w:rsidRPr="00151D01">
              <w:rPr>
                <w:sz w:val="20"/>
                <w:szCs w:val="20"/>
              </w:rPr>
              <w:t>p2NY_Pcho-1_280bp</w:t>
            </w:r>
          </w:p>
        </w:tc>
        <w:tc>
          <w:tcPr>
            <w:tcW w:w="6378" w:type="dxa"/>
            <w:vAlign w:val="center"/>
          </w:tcPr>
          <w:p w14:paraId="724846B0" w14:textId="22B422A6" w:rsidR="004016DD" w:rsidRDefault="004016DD" w:rsidP="003A24F1">
            <w:pPr>
              <w:jc w:val="center"/>
              <w:rPr>
                <w:sz w:val="20"/>
                <w:szCs w:val="20"/>
              </w:rPr>
            </w:pPr>
          </w:p>
          <w:p w14:paraId="44F9B91C" w14:textId="066C53E9" w:rsidR="004016DD" w:rsidRPr="00BE54F2" w:rsidRDefault="00BE54F2" w:rsidP="003A24F1">
            <w:pPr>
              <w:jc w:val="center"/>
              <w:rPr>
                <w:sz w:val="20"/>
                <w:szCs w:val="20"/>
              </w:rPr>
            </w:pPr>
            <w:r w:rsidRPr="00BE54F2">
              <w:rPr>
                <w:sz w:val="20"/>
                <w:szCs w:val="20"/>
              </w:rPr>
              <w:t xml:space="preserve">gagctctttgcgggagggggtgagcctcggtgtgccagaagtagtgtagaatagaggaagagagcgccaaaaaactcgaatgatgtatacacgagaagctgctcttcctgctcctcttctaccatcacaacgacacaaaaacggtctccagggagagaaatgagaagagggaggataggggaaactccaaaaagacttgaagcctccagtctctcgagcggacacacacaatttgttcacgcctttcacgttttcttggtgtcatgttttttgttcatgt </w:t>
            </w:r>
          </w:p>
        </w:tc>
        <w:tc>
          <w:tcPr>
            <w:tcW w:w="1669" w:type="dxa"/>
            <w:gridSpan w:val="2"/>
            <w:vAlign w:val="center"/>
          </w:tcPr>
          <w:p w14:paraId="3B3F2FC7" w14:textId="7253E703" w:rsidR="004016DD" w:rsidRDefault="00A236D9" w:rsidP="003A2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450" w:type="dxa"/>
            <w:vAlign w:val="center"/>
          </w:tcPr>
          <w:p w14:paraId="0218BF83" w14:textId="5F83A64E" w:rsidR="004016DD" w:rsidRPr="008B07EF" w:rsidRDefault="004016DD" w:rsidP="008B07EF">
            <w:pPr>
              <w:jc w:val="center"/>
              <w:rPr>
                <w:rFonts w:cs="Arial"/>
                <w:i/>
                <w:color w:val="FF0000"/>
                <w:sz w:val="20"/>
                <w:szCs w:val="20"/>
              </w:rPr>
            </w:pPr>
            <w:r w:rsidRPr="00151D01">
              <w:rPr>
                <w:rFonts w:cs="Arial"/>
                <w:i/>
                <w:sz w:val="20"/>
                <w:szCs w:val="20"/>
              </w:rPr>
              <w:t>otEx</w:t>
            </w:r>
            <w:r w:rsidR="008B07EF" w:rsidRPr="00151D01">
              <w:rPr>
                <w:rFonts w:cs="Arial"/>
                <w:i/>
                <w:sz w:val="20"/>
                <w:szCs w:val="20"/>
              </w:rPr>
              <w:t>5290</w:t>
            </w:r>
            <w:r w:rsidR="008A282F" w:rsidRPr="00151D01">
              <w:rPr>
                <w:rFonts w:cs="Arial"/>
                <w:i/>
                <w:sz w:val="20"/>
                <w:szCs w:val="20"/>
              </w:rPr>
              <w:t>, otEx5291</w:t>
            </w:r>
          </w:p>
        </w:tc>
        <w:tc>
          <w:tcPr>
            <w:tcW w:w="1559" w:type="dxa"/>
            <w:vAlign w:val="center"/>
          </w:tcPr>
          <w:p w14:paraId="0A77AC61" w14:textId="7A99C5BC" w:rsidR="004016DD" w:rsidRPr="0061245D" w:rsidRDefault="008A282F" w:rsidP="003A24F1">
            <w:pPr>
              <w:jc w:val="center"/>
              <w:rPr>
                <w:sz w:val="20"/>
                <w:szCs w:val="20"/>
              </w:rPr>
            </w:pPr>
            <w:proofErr w:type="spellStart"/>
            <w:r w:rsidRPr="0061245D">
              <w:rPr>
                <w:sz w:val="20"/>
                <w:szCs w:val="20"/>
              </w:rPr>
              <w:t>Kratsios</w:t>
            </w:r>
            <w:proofErr w:type="spellEnd"/>
            <w:r w:rsidRPr="0061245D">
              <w:rPr>
                <w:sz w:val="20"/>
                <w:szCs w:val="20"/>
              </w:rPr>
              <w:t xml:space="preserve"> et al., 2015</w:t>
            </w:r>
          </w:p>
        </w:tc>
      </w:tr>
      <w:tr w:rsidR="004016DD" w14:paraId="6B614D46" w14:textId="77777777" w:rsidTr="001A30D0">
        <w:tc>
          <w:tcPr>
            <w:tcW w:w="1980" w:type="dxa"/>
            <w:vAlign w:val="center"/>
          </w:tcPr>
          <w:p w14:paraId="102604F2" w14:textId="77777777" w:rsidR="004016DD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</w:t>
            </w:r>
          </w:p>
          <w:p w14:paraId="1E7BD226" w14:textId="0770DEF5" w:rsidR="004016DD" w:rsidRPr="004A4F15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9::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2F28F992" w14:textId="134CCA2A" w:rsidR="004016DD" w:rsidRPr="005446E9" w:rsidRDefault="004016DD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636</w:t>
            </w:r>
          </w:p>
        </w:tc>
        <w:tc>
          <w:tcPr>
            <w:tcW w:w="6378" w:type="dxa"/>
            <w:vAlign w:val="center"/>
          </w:tcPr>
          <w:p w14:paraId="0F39C490" w14:textId="2AD7AD88" w:rsidR="004016DD" w:rsidRPr="00B204AA" w:rsidRDefault="004016DD" w:rsidP="003A24F1">
            <w:pPr>
              <w:jc w:val="center"/>
              <w:rPr>
                <w:sz w:val="20"/>
                <w:szCs w:val="20"/>
              </w:rPr>
            </w:pPr>
            <w:r w:rsidRPr="00716E1D">
              <w:rPr>
                <w:sz w:val="20"/>
                <w:szCs w:val="20"/>
              </w:rPr>
              <w:t>gagagcgccaaaaaactcgaatgatgtatacacgagaagctgctcttcctgctcctcttctaccatcacaacgacacaaaaacggtctccagggagagaaatgagaagagggaggataggggaaactccaaaaagacttgaagcctccagtctctcgagcggacacacacaatttgttcacgcctttcacgttttcttggtgtcatgttttttgttcatgtatttcaaaataacggtttttttccgtttttaattttgggtcttaccgcgaatttctaagaggcggctaactttatgtgttcatgagttgtttgaaatatcaatttggcacagcaattactctaatacatgctttaaaatgggcgggctactactgtccattttgtgggcggggtttgatttgttccgctcatttttagcgctgcggtaagagctttcagtaaaatcaattttaacttttcattaaacattttaggccggaaatttgaattttttttgtgggtcaggaaacctacgtggccgcgttaacagtctgtcactttcaaaatatatttattattagatttgcaactttttttttttgaaaacccctccacaaaacagtagataacccttttcagaacaacttggtcaaatttgcctactaggcacaaaccaactcctacgtacctgcctataatacaatcttctatgtgtaaaatatggcacacatgcgactttgaaacccagtttcattacaacctgtagagaatagtagagaaaaggcaggcagatgaatcttttttaaattttattttaggacaaaatgttgaaggtaaaaatctagcttcaaaatgacctacaaataggccccacccatatcttggttttactgaattttttatcaaaagttttccagtgttgatcggtattttttgaagaccttccacgtaggcattgcctgcgtgcatgcctacgcctacctcgtgtatacctcgtggcaggcaggtaaggcgttttcagcccgagcgttgtggaagcccccctggaaaacctcaatatgatcaaccaccacacagctgatgtgtgggggaccaccttcattgaggcggcctgaatctatttaggaaatctaaatgaaatcttcttcacatctatctaattatcctcctctctcccactcttcccattcaatttttttcgaaaaaatagatcgtgacgacgcgagaatctgagctcaaaaacacgagcagtaggcacccatcaatttctccacccctccgctgctctcaactctgaaattagagccttcaccacggctccattcttcttctcgcgcgccttgattgacgattatctcgacatttccgtcagtcagggcttttcactctttccgcttcgaaaagtcgtgtgcttcttcttcttcttgctccgccgctgctccgaattggttacggaaacttgaactttcttcgatgttttcttcttcgtcgtagtcttcccagtgacgtcgtcttcttttctttttcttattgcttgtgctgctcaccaccaaaatcattgcaaattcaattgagaactcgcggcggcgatgtctccaagtgttcgaaacagacaaaaaactaaataaaagaaaaagaagaagcatgacatgttgcctttaaattcttcctcaatttttcttcaaacttccacccccacagtggcaaaaaaccacatttgctccgtggccgcgtgacaaaaattgatggctgagttttcatctctcgcggccacgtaggatactagaaagaagagtgccctctagaaaactcggccacgggtgcgcggaatttcaaatttcctctgggtttttgaagattccgagcaactttcgttttagtctaggtccgagaaaattcgcggccgccaattttttacggccatgtaggaaaaaattcattttaggagcattgaatgatattgtaggtcctaccgaatttctaaagcgattaccgtacccgtttaaaggcgcatgccacttttcaccacccttcacgacctataaatttattttcgatagttgcaaaaaaagcgaagaaaacaagaaacgcttgacaaaacatttccgcagttgcaaatcctttcttaaaacttgtttgattggctcaatccgttgc</w:t>
            </w:r>
            <w:r w:rsidRPr="00716E1D">
              <w:rPr>
                <w:sz w:val="20"/>
                <w:szCs w:val="20"/>
              </w:rPr>
              <w:lastRenderedPageBreak/>
              <w:t>tcttttgctcatcctcctctctttcccatacacacacatcgaaatatgaatcttctcttaaaaagaaggttgtccaattagtttcccctattcatttttccatgttttcttataacaactttttcttttgaatactcctccagaaatgataaatctttgtgagatgccaattaaaatttatttttgaattttatttgttgaaggattttatttgttgaatgacctaaatagaggctccgcccatatcttggctttctgcaatt</w:t>
            </w:r>
          </w:p>
        </w:tc>
        <w:tc>
          <w:tcPr>
            <w:tcW w:w="1669" w:type="dxa"/>
            <w:gridSpan w:val="2"/>
            <w:vAlign w:val="center"/>
          </w:tcPr>
          <w:p w14:paraId="36368A1A" w14:textId="655EF92D" w:rsidR="004016DD" w:rsidRDefault="004016DD" w:rsidP="003A2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pOH596</w:t>
            </w:r>
          </w:p>
        </w:tc>
        <w:tc>
          <w:tcPr>
            <w:tcW w:w="1450" w:type="dxa"/>
            <w:vAlign w:val="center"/>
          </w:tcPr>
          <w:p w14:paraId="3326CDC3" w14:textId="77777777" w:rsidR="00151D01" w:rsidRPr="00841A7D" w:rsidRDefault="00151D01" w:rsidP="00151D01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655CCD5A" w14:textId="72B08B27" w:rsidR="004016DD" w:rsidRDefault="00151D01" w:rsidP="00151D01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vAlign w:val="center"/>
          </w:tcPr>
          <w:p w14:paraId="343EE198" w14:textId="593C58AC" w:rsidR="004016DD" w:rsidRPr="00AE70C8" w:rsidRDefault="004016DD" w:rsidP="003A24F1">
            <w:pPr>
              <w:jc w:val="center"/>
              <w:rPr>
                <w:sz w:val="20"/>
                <w:szCs w:val="20"/>
                <w:highlight w:val="green"/>
              </w:rPr>
            </w:pPr>
            <w:r w:rsidRPr="00151D01">
              <w:rPr>
                <w:sz w:val="20"/>
                <w:szCs w:val="20"/>
              </w:rPr>
              <w:t>This paper</w:t>
            </w:r>
          </w:p>
        </w:tc>
      </w:tr>
      <w:tr w:rsidR="004016DD" w14:paraId="200151A2" w14:textId="77777777" w:rsidTr="001A30D0">
        <w:tc>
          <w:tcPr>
            <w:tcW w:w="1980" w:type="dxa"/>
            <w:vAlign w:val="center"/>
          </w:tcPr>
          <w:p w14:paraId="26C5F883" w14:textId="77777777" w:rsidR="004016DD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</w:t>
            </w:r>
          </w:p>
          <w:p w14:paraId="018C45F5" w14:textId="5FBB129D" w:rsidR="004016DD" w:rsidRPr="004A4F15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10::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2D1DB444" w14:textId="03F4569F" w:rsidR="004016DD" w:rsidRPr="005446E9" w:rsidRDefault="004016DD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637</w:t>
            </w:r>
          </w:p>
        </w:tc>
        <w:tc>
          <w:tcPr>
            <w:tcW w:w="6378" w:type="dxa"/>
            <w:vAlign w:val="center"/>
          </w:tcPr>
          <w:p w14:paraId="7D64666C" w14:textId="51FB3499" w:rsidR="004016DD" w:rsidRPr="00B204AA" w:rsidRDefault="004016DD" w:rsidP="003A24F1">
            <w:pPr>
              <w:jc w:val="center"/>
              <w:rPr>
                <w:sz w:val="20"/>
                <w:szCs w:val="20"/>
              </w:rPr>
            </w:pPr>
            <w:r w:rsidRPr="002C057B">
              <w:rPr>
                <w:sz w:val="20"/>
                <w:szCs w:val="20"/>
              </w:rPr>
              <w:t>gagagcgccaaaaaactcgaatgatgtatacacgagaagctgctcttcctgctcctcttctaccatcacaacgacacaaaaacggtctccagggagagaaatgagaagagggaggataggggaaactccaaaaagacttgaagcctccagtctctcgagcggacacacacaatttgttcacgcctttcacgttttcttggtgtcatgttttttgttcatgtatttcaaaataacggtttttttccgtttttaattttgggtcttaccgcgaatttctaagaggcggctaactttatgtgttcatgagttgtttgaaatatcaatttggcacagcaattactctaatacatgctttaaaatgggcgggctactactgtccattttgtgggcggggtttgatttgttccgctcatttttagcgctgcggtaagagctttcagtaaaatcaattttaacttttcattaaacattttaggccggaaatttgaattttttttgtgggtcaggaaacctacgtggccgcgttaacagtctgtcactttcaaaatatatttattattagatttgcaactttttttttttgaaaacccctccacaaaacagtagataacccttttcagaacaacttggtcaaatttgcctactaggcacaaaccaactcctacgtacctgcctataatacaatcttctatgtgtaaaatatggcacacatgcgactttgaaacccagtttcattacaacctgtagagaatagtagagaaaaggcaggcagatgaatcttttttaaattttattttaggacaaaatgttgaaggtaaaaatctagcttcaaaatgacctacaaataggccccacccatatcttggttttactgaattttttatcaaaagttttccagtgttgatcggtattttttgaagaccttccacgtaggcattgcctgcgtgcatgcctacgcctacctcgtgtatacctcgtggcaggcaggtaaggcgttttcagcccgagcgttgtggaagcccccctggaaaacctcaatatgatcaaccaccacacagctgatgtgtgggggaccaccttcattgaggcggcctgaatctatttaggaaatctaaatgaaatcttcttcacatctatctaattatcctcctctctcccactcttcccattcaatttttttcgaaaaaatagatcgtgacgacgcgagaatctgagctcaaaaacacgagcagtaggcacccatcaatttctccacccctccgctgctctcaactctgaaattagagccttcaccacggctccattcttcttctcgcgcgccttgattgacgattatctcgacatttccgtcagtcagggcttttcactctttccgcttcgaaaagtcgtgtgcttcttctt</w:t>
            </w:r>
          </w:p>
        </w:tc>
        <w:tc>
          <w:tcPr>
            <w:tcW w:w="1669" w:type="dxa"/>
            <w:gridSpan w:val="2"/>
            <w:vAlign w:val="center"/>
          </w:tcPr>
          <w:p w14:paraId="0FBA33B3" w14:textId="25FB3192" w:rsidR="004016DD" w:rsidRDefault="004016DD" w:rsidP="003A2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pOH596</w:t>
            </w:r>
          </w:p>
        </w:tc>
        <w:tc>
          <w:tcPr>
            <w:tcW w:w="1450" w:type="dxa"/>
            <w:vAlign w:val="center"/>
          </w:tcPr>
          <w:p w14:paraId="5276C955" w14:textId="77777777" w:rsidR="00151D01" w:rsidRPr="00841A7D" w:rsidRDefault="00151D01" w:rsidP="00151D01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755E1FC8" w14:textId="32169487" w:rsidR="004016DD" w:rsidRDefault="00151D01" w:rsidP="00151D01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vAlign w:val="center"/>
          </w:tcPr>
          <w:p w14:paraId="36F63FFB" w14:textId="72197C8E" w:rsidR="004016DD" w:rsidRPr="00AE70C8" w:rsidRDefault="004016DD" w:rsidP="003A24F1">
            <w:pPr>
              <w:jc w:val="center"/>
              <w:rPr>
                <w:sz w:val="20"/>
                <w:szCs w:val="20"/>
                <w:highlight w:val="green"/>
              </w:rPr>
            </w:pPr>
            <w:r w:rsidRPr="00151D01">
              <w:rPr>
                <w:sz w:val="20"/>
                <w:szCs w:val="20"/>
              </w:rPr>
              <w:t>This paper</w:t>
            </w:r>
          </w:p>
        </w:tc>
      </w:tr>
      <w:tr w:rsidR="004016DD" w14:paraId="466EE11B" w14:textId="77777777" w:rsidTr="001A30D0">
        <w:tc>
          <w:tcPr>
            <w:tcW w:w="1980" w:type="dxa"/>
            <w:vAlign w:val="center"/>
          </w:tcPr>
          <w:p w14:paraId="5C47D6E7" w14:textId="77777777" w:rsidR="004016DD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</w:t>
            </w:r>
          </w:p>
          <w:p w14:paraId="496260BA" w14:textId="3852D1CF" w:rsidR="004016DD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11::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7FB7AFC4" w14:textId="4FABCF6D" w:rsidR="004016DD" w:rsidRPr="005446E9" w:rsidRDefault="004016DD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638</w:t>
            </w:r>
          </w:p>
        </w:tc>
        <w:tc>
          <w:tcPr>
            <w:tcW w:w="6378" w:type="dxa"/>
            <w:vAlign w:val="center"/>
          </w:tcPr>
          <w:p w14:paraId="5E25A073" w14:textId="679950A5" w:rsidR="004016DD" w:rsidRPr="00B204AA" w:rsidRDefault="004016DD" w:rsidP="003A24F1">
            <w:pPr>
              <w:jc w:val="center"/>
              <w:rPr>
                <w:sz w:val="20"/>
                <w:szCs w:val="20"/>
              </w:rPr>
            </w:pPr>
            <w:r w:rsidRPr="00BD59F8">
              <w:rPr>
                <w:sz w:val="20"/>
                <w:szCs w:val="20"/>
              </w:rPr>
              <w:t>cttcttgctccgccgctgctccgaattggttacggaaacttgaactttcttcgatgttttcttcttcgtcgtagtcttcccagtgacgtcgtcttcttttctttttcttattgcttgtgctgctcaccaccaaaatcattgcaaattcaattgagaactcgcggcggcgatgtctccaagtgttcgaaacagacaaaaaactaaataaaagaaaaagaagaagcatgacatgttgcctttaaattcttcctcaatttttcttcaaacttccacccccacagtggcaaaaaaccacatttgctccgtggccgcgtgacaaaaattgatggctgagttttcatctctcgcggccacgtaggatactagaaagaagagtgccctctagaaaactcggccacgggtgcgcggaatttcaaatttcctctgggtttttgaagattccgagcaactttcgttttagtctaggtccgagaaaattcgcggccgccaattttttacggccatgtaggaaaaaattcattttaggagcattgaatgatattgtaggtcctaccgaatttctaaagcgattaccgtacccgtttaaaggcgcatgccacttttcaccacccttcacgacctataaatttattttcgatagttgcaaaaaaagcgaagaaaacaagaaacgcttgacaaaacatttccgcagttgcaaatcctttcttaaaacttgtttgattggctcaatccgttgctcttttgctcatcctcctctctttcccatacacacacatcgaaatatgaatcttctcttaaaaagaaggttgtccaattagtttcccctattcatttttccatgttttcttataacaactttttcttttgaatactcctccagaaatgataaatctttgtgagatgccaattaaaatttatttttgaattttatttgttgaaggattttatttgttgaatgacctaaatagaggctccgcccatatcttggctttctgcaatttgcataaaaggttttccagttttcgtaggtattttttgaaggtcttccacgtaggcgttgccggcgtgcctacgcataccttctgcatattgccaaagtacttctgaatcctttcttccaactatttgattgaatagagaaaaccgaggaactacactaggtaggcaggcaggtcgacaggcagtggctaccttagctgaccagtgaattttttttca</w:t>
            </w:r>
            <w:r w:rsidRPr="00BD59F8">
              <w:rPr>
                <w:sz w:val="20"/>
                <w:szCs w:val="20"/>
              </w:rPr>
              <w:lastRenderedPageBreak/>
              <w:t>aatcgtgttattgagacacttgtgcagaagtttaaagtgcacagttttaaaatattaggcgtcttgttcaaatttgaattttaatgcctaaatagataggtaggtaggtaggcagcacggtaggcaagaagtaagataggtaggaaggtatgttagtaactattttataaactatatacgttatcgaaaggatctaaaatttttctttggggttcaaaaaaggtcctagttttttgcaataaaaaaaacacaatcaacgccaacgctctagctaggtaggcaagccggtaggtaggcacgcagataaattggctagtaggtaggtaggtaggtaggtgggtaggtaggtaggtaagtaggtatatagctataggtaagtgagtaagtaagctgtatttttgtggttctgagagcttactacaattttttctgaaaattcgtattattttttaaaataaaaaaagctatcaaccctcttctaaggtttcaaaaatgaaatcattctcagcgctcccttttgtaatcagatatccttcgaaaaaaagaataccgtcaatcttcttaaatttcctcaaatttcaagccttttctggaaccccggttccaaatttctgacggcttcttacaaaagcatatgcacaaatcttttgctcgtaaatcatgtgcattcgaaatgatgaggtgggccctttcggggtgagaccggtctcttagcattccgcccccaatttttccaaactttttctgccattcactcaaatatccattcaattttcgtttgaaaataaactttttttttcattcattcaatttcaatttagcatagaacttcgaggagtcatttgttgtataattgaattcctttatcaagattagtgaggtggagcacggggcacgtcatttcagtaatccaggtcactgttacccttatttttccattaagtgttctgtgcgaattgaaaaatgttagaatcaggaatattgtggccaagatgtttgcggagactagttatctgaaaacatttcagtccctagtaaaatgaagttatcaccttcagaatgttaggctgattacttcttcaacttttgcctttttctaattttaagctccgcccacttcttggctgtttttttttgagttaacctcgcccatttatcacaatgttgtatatttcaactccgcccacttatcgggattttttgcatttgtaactccacccgtttcttggtgcttgttttttgcactgtgagctcctcccaattattgatagtttagatttaggctccgcccctttctttactgtttttcgcgttatgcccagccacaaatctataattttacagttttagctccgcttgaatgctttcctatcagtaaaattctcggtgtttttacattcgatctctagaattttcggaaattttttggtgttggaaggcgtgacgtcacacgagagctagtgtttagaagaacactaatgacgtcaccctaataattttcagaatttttttatctaaataaaaatggatccggtcctaaactatcttgctagtaattgtttgaaaagttgaaaattttcagaattttaacaaatttgttgtaatttcgaacataaattatgttgatcgagatatcaacttgaattttttttttaatacgtacatgtgcactcaacttcaactctaaaaataaaaaaacactatttctatattctagatctctttagtgatgtaataataagaatttccaagctatacacctagccaccgcctactcacctc</w:t>
            </w:r>
          </w:p>
        </w:tc>
        <w:tc>
          <w:tcPr>
            <w:tcW w:w="1669" w:type="dxa"/>
            <w:gridSpan w:val="2"/>
            <w:vAlign w:val="center"/>
          </w:tcPr>
          <w:p w14:paraId="648956A8" w14:textId="116D6444" w:rsidR="004016DD" w:rsidRDefault="004016DD" w:rsidP="003A2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pOH596</w:t>
            </w:r>
          </w:p>
        </w:tc>
        <w:tc>
          <w:tcPr>
            <w:tcW w:w="1450" w:type="dxa"/>
            <w:vAlign w:val="center"/>
          </w:tcPr>
          <w:p w14:paraId="466BF2D7" w14:textId="77777777" w:rsidR="00151D01" w:rsidRPr="00841A7D" w:rsidRDefault="00151D01" w:rsidP="00151D01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03CE670B" w14:textId="364FF2BB" w:rsidR="004016DD" w:rsidRPr="0046255B" w:rsidRDefault="00151D01" w:rsidP="00151D01">
            <w:pPr>
              <w:jc w:val="center"/>
              <w:rPr>
                <w:rFonts w:cs="Arial"/>
                <w:i/>
                <w:color w:val="FF0000"/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vAlign w:val="center"/>
          </w:tcPr>
          <w:p w14:paraId="2053B5B7" w14:textId="65BD70D7" w:rsidR="004016DD" w:rsidRPr="00AE70C8" w:rsidRDefault="004016DD" w:rsidP="003A24F1">
            <w:pPr>
              <w:jc w:val="center"/>
              <w:rPr>
                <w:sz w:val="20"/>
                <w:szCs w:val="20"/>
                <w:highlight w:val="green"/>
              </w:rPr>
            </w:pPr>
            <w:r w:rsidRPr="00151D01">
              <w:rPr>
                <w:sz w:val="20"/>
                <w:szCs w:val="20"/>
              </w:rPr>
              <w:t>This paper</w:t>
            </w:r>
          </w:p>
        </w:tc>
      </w:tr>
      <w:tr w:rsidR="004016DD" w14:paraId="64E256DE" w14:textId="77777777" w:rsidTr="001A30D0">
        <w:tc>
          <w:tcPr>
            <w:tcW w:w="1980" w:type="dxa"/>
            <w:vAlign w:val="center"/>
          </w:tcPr>
          <w:p w14:paraId="2650C67A" w14:textId="77777777" w:rsidR="004016DD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</w:t>
            </w:r>
          </w:p>
          <w:p w14:paraId="6250C506" w14:textId="7434BD58" w:rsidR="004016DD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12::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3728FB90" w14:textId="0D41753F" w:rsidR="004016DD" w:rsidRPr="005446E9" w:rsidRDefault="004016DD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639</w:t>
            </w:r>
          </w:p>
        </w:tc>
        <w:tc>
          <w:tcPr>
            <w:tcW w:w="6378" w:type="dxa"/>
            <w:vAlign w:val="center"/>
          </w:tcPr>
          <w:p w14:paraId="4FA35C68" w14:textId="44DEECA3" w:rsidR="004016DD" w:rsidRPr="00B204AA" w:rsidRDefault="004016DD" w:rsidP="003A24F1">
            <w:pPr>
              <w:jc w:val="center"/>
              <w:rPr>
                <w:sz w:val="20"/>
                <w:szCs w:val="20"/>
              </w:rPr>
            </w:pPr>
            <w:r w:rsidRPr="00BD59F8">
              <w:rPr>
                <w:sz w:val="20"/>
                <w:szCs w:val="20"/>
              </w:rPr>
              <w:t>cttcttgctccgccgctgctccgaattggttacggaaacttgaactttcttcgatgttttcttcttcgtcgtagtcttcccagtgacgtcgtcttcttttctttttcttattgcttgtgctgctcaccaccaaaatcattgcaaattcaattgagaactcgcggcggcgatgtctccaagtgttcgaaacagacaaaaaactaaataaaagaaaaagaagaagcatgacatgttgcctttaaattcttcctcaatttttcttcaaacttccacccccacagtggcaaaaaaccacatttgctccgtggccgcgtgacaaaaattgatggctgagttttcatctctcgcggccacgtaggatactagaaagaagagtgccctctagaaaactcggccacgggtgcgcggaatttcaaatttcctctgggtttttgaagattccgagcaactttcgttttagtctaggtccgagaaaattcgcggccgccaattttttacggccatgtaggaaaaaattcattttaggagcattgaatgatattgtaggtcctaccgaatttctaaagcgattaccgtacccgtttaaaggcgcatgccacttttcaccacccttcacgacctataaatttattttcgatagttgcaaaaaaagcgaagaaaacaagaaacgcttgacaaaacatttccgcagttgcaaatcctttcttaaaacttgtttgattggctcaatccgttgctcttttgctcatcctcctctctttcccatacacacacatcgaaatatgaatcttctcttaaaaagaaggttgtccaattagtttcccctattcatttttccatgttttcttataacaactttttcttttgaatactcctccagaaatgataaatctttgtgagatgccaattaaaatttatttttgaattttatttgttgaaggattttatttgttgaatgacctaaatagaggctccgcccatatcttggctttctgcaatttgcataaaaggttttccagttttcgtaggtattttttgaaggtcttccacgtaggcgttgccggcgtgcctacgcataccttctgc</w:t>
            </w:r>
            <w:r w:rsidRPr="00BD59F8">
              <w:rPr>
                <w:sz w:val="20"/>
                <w:szCs w:val="20"/>
              </w:rPr>
              <w:lastRenderedPageBreak/>
              <w:t>atattgccaaagtacttctgaatcctttcttccaactatttgattgaatagagaaaaccgaggaactacactaggtaggcaggcaggtcgacaggcagtggctaccttagctgaccagtgaattttttttcaaatcgtgttattgagacacttgtgcagaagtttaaagtgcacagttttaaaatattaggcgtcttgttcaaatttgaattttaatgcctaaatagataggtaggtaggtaggcagcacggtaggcaagaagtaagataggtaggaaggtatgttagtaactattttataaactatatacgttatcgaaaggatctaaaatttttctttggggttcaaaaaaggtcctagttttttgcaataaaaaaaacacaatcaacgccaacgctctagctaggtaggcaagccggtaggtaggcacgcagataaattggctagtaggtaggtaggtaggtaggtgggtaggtaggtaggtaagtaggtatatagctataggtaagtgagtaagtaagctgtatttttgtggttctgagagcttactacaattttttctgaaaattcgtattattttttaaaataaaaaaagctatcaaccctcttctaaggtttcaaaaatgaaatcattctcagcgctcccttttgtaatcagatatccttcgaaaaaaagaataccgtcaatcttcttaaatttcctcaaatttcaagccttttctggaaccccggttccaaatttctgacggcttcttacaaaagcatatgcacaaatcttttgctcgtaaatcatgtgcattcgaaatgatgaggtgggccctttcggggtgagaccggtctcttagcattccgcccccaatttttccaaactttttctgccattcactcaaatatccattcaattttcgtttga</w:t>
            </w:r>
          </w:p>
        </w:tc>
        <w:tc>
          <w:tcPr>
            <w:tcW w:w="1669" w:type="dxa"/>
            <w:gridSpan w:val="2"/>
            <w:vAlign w:val="center"/>
          </w:tcPr>
          <w:p w14:paraId="491CEAD5" w14:textId="3378F858" w:rsidR="004016DD" w:rsidRDefault="004016DD" w:rsidP="003A2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pOH596</w:t>
            </w:r>
          </w:p>
        </w:tc>
        <w:tc>
          <w:tcPr>
            <w:tcW w:w="1450" w:type="dxa"/>
            <w:vAlign w:val="center"/>
          </w:tcPr>
          <w:p w14:paraId="3F5C2755" w14:textId="77777777" w:rsidR="00151D01" w:rsidRPr="00841A7D" w:rsidRDefault="00151D01" w:rsidP="00151D01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7569BA2D" w14:textId="4D5DAE63" w:rsidR="004016DD" w:rsidRPr="0046255B" w:rsidRDefault="00151D01" w:rsidP="00151D01">
            <w:pPr>
              <w:jc w:val="center"/>
              <w:rPr>
                <w:rFonts w:cs="Arial"/>
                <w:i/>
                <w:color w:val="FF0000"/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vAlign w:val="center"/>
          </w:tcPr>
          <w:p w14:paraId="74185784" w14:textId="125D3020" w:rsidR="004016DD" w:rsidRPr="00AE70C8" w:rsidRDefault="004016DD" w:rsidP="003A24F1">
            <w:pPr>
              <w:jc w:val="center"/>
              <w:rPr>
                <w:sz w:val="20"/>
                <w:szCs w:val="20"/>
                <w:highlight w:val="green"/>
              </w:rPr>
            </w:pPr>
            <w:r w:rsidRPr="00151D01">
              <w:rPr>
                <w:sz w:val="20"/>
                <w:szCs w:val="20"/>
              </w:rPr>
              <w:t>This paper</w:t>
            </w:r>
          </w:p>
        </w:tc>
      </w:tr>
      <w:tr w:rsidR="004016DD" w14:paraId="240A87C3" w14:textId="77777777" w:rsidTr="001A30D0">
        <w:tc>
          <w:tcPr>
            <w:tcW w:w="1980" w:type="dxa"/>
            <w:vAlign w:val="center"/>
          </w:tcPr>
          <w:p w14:paraId="19C184CB" w14:textId="77777777" w:rsidR="004016DD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</w:t>
            </w:r>
          </w:p>
          <w:p w14:paraId="6FAEACB1" w14:textId="7F1312B4" w:rsidR="004016DD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13::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6639EBCC" w14:textId="233BB3E7" w:rsidR="004016DD" w:rsidRPr="005446E9" w:rsidRDefault="004016DD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640</w:t>
            </w:r>
          </w:p>
        </w:tc>
        <w:tc>
          <w:tcPr>
            <w:tcW w:w="6378" w:type="dxa"/>
            <w:vAlign w:val="center"/>
          </w:tcPr>
          <w:p w14:paraId="1B23E908" w14:textId="3A478EB1" w:rsidR="004016DD" w:rsidRPr="00B204AA" w:rsidRDefault="004016DD" w:rsidP="003A24F1">
            <w:pPr>
              <w:jc w:val="center"/>
              <w:rPr>
                <w:sz w:val="20"/>
                <w:szCs w:val="20"/>
              </w:rPr>
            </w:pPr>
            <w:r w:rsidRPr="0046056F">
              <w:rPr>
                <w:sz w:val="20"/>
                <w:szCs w:val="20"/>
              </w:rPr>
              <w:t>cttcttgctccgccgctgctccgaattggttacggaaacttgaactttcttcgatgttttcttcttcgtcgtagtcttcccagtgacgtcgtcttcttttctttttcttattgcttgtgctgctcaccaccaaaatcattgcaaattcaattgagaactcgcggcggcgatgtctccaagtgttcgaaacagacaaaaaactaaataaaagaaaaagaagaagcatgacatgttgcctttaaattcttcctcaatttttcttcaaacttccacccccacagtggcaaaaaaccacatttgctccgtggccgcgtgacaaaaattgatggctgagttttcatctctcgcggccacgtaggatactagaaagaagagtgccctctagaaaactcggccacgggtgcgcggaatttcaaatttcctctgggtttttgaagattccgagcaactttcgttttagtctaggtccgagaaaattcgcggccgccaattttttacggccatgtaggaaaaaattcattttaggagcattgaatgatattgtaggtcctaccgaatttctaaagcgattaccgtacccgtttaaaggcgcatgccacttttcaccacccttcacgacctataaatttattttcgatagttgcaaaaaaagcgaagaaaacaagaaacgcttgacaaaacatttccgcagttgcaaatcctttcttaaaacttgtttgattggctcaatccgttgctcttttgctcatcctcctctctttcccatacacacacatcgaaatatgaatcttctcttaaaaagaaggttgtccaattagtttcccctattcatttttccatgttttcttataacaactttttcttttgaatactcctccagaaatgataaatctttgtgagatgccaattaaaatttatttttgaattttatttgttgaaggattttatttgttgaatgacctaaatagaggctccgcccatatcttggctttctgcaatt</w:t>
            </w:r>
          </w:p>
        </w:tc>
        <w:tc>
          <w:tcPr>
            <w:tcW w:w="1669" w:type="dxa"/>
            <w:gridSpan w:val="2"/>
            <w:vAlign w:val="center"/>
          </w:tcPr>
          <w:p w14:paraId="4BAF8C95" w14:textId="53B46B28" w:rsidR="004016DD" w:rsidRDefault="004016DD" w:rsidP="003A2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pOH596</w:t>
            </w:r>
          </w:p>
        </w:tc>
        <w:tc>
          <w:tcPr>
            <w:tcW w:w="1450" w:type="dxa"/>
            <w:vAlign w:val="center"/>
          </w:tcPr>
          <w:p w14:paraId="49C7C68D" w14:textId="77777777" w:rsidR="00151D01" w:rsidRPr="00841A7D" w:rsidRDefault="00151D01" w:rsidP="00151D01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28B0FE35" w14:textId="1018EFE2" w:rsidR="004016DD" w:rsidRPr="0046255B" w:rsidRDefault="00151D01" w:rsidP="00151D01">
            <w:pPr>
              <w:jc w:val="center"/>
              <w:rPr>
                <w:rFonts w:cs="Arial"/>
                <w:i/>
                <w:color w:val="FF0000"/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vAlign w:val="center"/>
          </w:tcPr>
          <w:p w14:paraId="2914F512" w14:textId="7DB8E889" w:rsidR="004016DD" w:rsidRPr="00AE70C8" w:rsidRDefault="004016DD" w:rsidP="003A24F1">
            <w:pPr>
              <w:jc w:val="center"/>
              <w:rPr>
                <w:sz w:val="20"/>
                <w:szCs w:val="20"/>
                <w:highlight w:val="green"/>
              </w:rPr>
            </w:pPr>
            <w:r w:rsidRPr="00151D01">
              <w:rPr>
                <w:sz w:val="20"/>
                <w:szCs w:val="20"/>
              </w:rPr>
              <w:t>This paper</w:t>
            </w:r>
          </w:p>
        </w:tc>
      </w:tr>
      <w:tr w:rsidR="004016DD" w14:paraId="0D29E6C8" w14:textId="77777777" w:rsidTr="001A30D0">
        <w:tc>
          <w:tcPr>
            <w:tcW w:w="1980" w:type="dxa"/>
            <w:vAlign w:val="center"/>
          </w:tcPr>
          <w:p w14:paraId="68689AC7" w14:textId="77777777" w:rsidR="004016DD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</w:t>
            </w:r>
          </w:p>
          <w:p w14:paraId="133C962D" w14:textId="15BC006A" w:rsidR="004016DD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14::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vAlign w:val="center"/>
          </w:tcPr>
          <w:p w14:paraId="4AF64E3A" w14:textId="4471595E" w:rsidR="004016DD" w:rsidRPr="005446E9" w:rsidRDefault="004016DD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641</w:t>
            </w:r>
          </w:p>
        </w:tc>
        <w:tc>
          <w:tcPr>
            <w:tcW w:w="6378" w:type="dxa"/>
            <w:vAlign w:val="center"/>
          </w:tcPr>
          <w:p w14:paraId="1659F3A6" w14:textId="5717E699" w:rsidR="004016DD" w:rsidRPr="00B204AA" w:rsidRDefault="004016DD" w:rsidP="003A24F1">
            <w:pPr>
              <w:jc w:val="center"/>
              <w:rPr>
                <w:sz w:val="20"/>
                <w:szCs w:val="20"/>
              </w:rPr>
            </w:pPr>
            <w:r w:rsidRPr="00E536E3">
              <w:rPr>
                <w:sz w:val="20"/>
                <w:szCs w:val="20"/>
              </w:rPr>
              <w:t>cttcttgctccgccgctgctccgaattggttacGGAAACttgaactttcttcgatgttttcttcttcgtcgtagtcttcccagtgacgtcgtcttcttttctttttcttattgcttgtgctgctcaccaccaaaatcattgcaaattcaattgagaactcgcggcggcgatgtctccaagtgttcgaaacagacaaaaaactaaataaaagaaaaagaagaagcatgacatgttgcctttaaattcttcctcaatttttcttcaaacttccacccccacagtggcaaaaaaccacatttgctccgtggccgcgtgacaaaaattgatggctgagttttcatctctcgcggccacgtaggatactagaaagaagagtgccctctagaaaactcggccacgg</w:t>
            </w:r>
          </w:p>
        </w:tc>
        <w:tc>
          <w:tcPr>
            <w:tcW w:w="1669" w:type="dxa"/>
            <w:gridSpan w:val="2"/>
            <w:vAlign w:val="center"/>
          </w:tcPr>
          <w:p w14:paraId="13E4DCBB" w14:textId="6010988D" w:rsidR="004016DD" w:rsidRDefault="004016DD" w:rsidP="003A2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pOH596</w:t>
            </w:r>
          </w:p>
        </w:tc>
        <w:tc>
          <w:tcPr>
            <w:tcW w:w="1450" w:type="dxa"/>
            <w:vAlign w:val="center"/>
          </w:tcPr>
          <w:p w14:paraId="4DF4B8F7" w14:textId="7DE05F6A" w:rsidR="004016DD" w:rsidRPr="0046255B" w:rsidRDefault="00B71AAE" w:rsidP="00151D01">
            <w:pPr>
              <w:jc w:val="center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otEx7576</w:t>
            </w:r>
          </w:p>
        </w:tc>
        <w:tc>
          <w:tcPr>
            <w:tcW w:w="1559" w:type="dxa"/>
            <w:vAlign w:val="center"/>
          </w:tcPr>
          <w:p w14:paraId="4068BD10" w14:textId="1924C4C0" w:rsidR="004016DD" w:rsidRPr="00AE70C8" w:rsidRDefault="004016DD" w:rsidP="003A24F1">
            <w:pPr>
              <w:jc w:val="center"/>
              <w:rPr>
                <w:sz w:val="20"/>
                <w:szCs w:val="20"/>
                <w:highlight w:val="green"/>
              </w:rPr>
            </w:pPr>
            <w:r w:rsidRPr="00151D01">
              <w:rPr>
                <w:sz w:val="20"/>
                <w:szCs w:val="20"/>
              </w:rPr>
              <w:t>This paper</w:t>
            </w:r>
          </w:p>
        </w:tc>
      </w:tr>
      <w:tr w:rsidR="004016DD" w14:paraId="6C31B1E9" w14:textId="77777777" w:rsidTr="001A30D0">
        <w:trPr>
          <w:trHeight w:val="319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6B0DA506" w14:textId="77777777" w:rsidR="004016DD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</w:t>
            </w:r>
          </w:p>
          <w:p w14:paraId="680285DF" w14:textId="71EB4D9E" w:rsidR="004016DD" w:rsidRPr="004A4F15" w:rsidRDefault="004016DD" w:rsidP="003A24F1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15::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B7AA52C" w14:textId="4B7E4AAE" w:rsidR="004016DD" w:rsidRPr="005446E9" w:rsidRDefault="004016DD" w:rsidP="00037DD2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642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14:paraId="43D6A729" w14:textId="6623EE52" w:rsidR="004016DD" w:rsidRPr="00B204AA" w:rsidRDefault="004016DD" w:rsidP="003A24F1">
            <w:pPr>
              <w:jc w:val="center"/>
              <w:rPr>
                <w:sz w:val="20"/>
                <w:szCs w:val="20"/>
              </w:rPr>
            </w:pPr>
            <w:r w:rsidRPr="007762D1">
              <w:rPr>
                <w:sz w:val="20"/>
                <w:szCs w:val="20"/>
              </w:rPr>
              <w:t>gtgcgcggaatttcaaatttcctctgggtttttgaagattccgagcaactttcgttttagtctaggtccgagaaaattcgcggccgccaattttttacggccatgtaggaaaaaattcattttaggagcattgaatgatattgtaggtcctaccgaatttctaaagcgattaccgtacccgtttaaaggcgcatgccacttttcaccacccttcacgacctataaatttattttcgatagttgcaaaaaaagcgaagaaaacaagaaacgcttgacaaaacatttccgcagttgcaaatcctttcttaaaacttgtttgatTGGCtcaatccgttgctcttttgctcatcctcctctctttcccatacacacacatcgaaatatgaatcttctcttaaaaa</w:t>
            </w:r>
            <w:r w:rsidRPr="007762D1">
              <w:rPr>
                <w:sz w:val="20"/>
                <w:szCs w:val="20"/>
              </w:rPr>
              <w:lastRenderedPageBreak/>
              <w:t>gaaggttgtccaattagtttcccctattcatttttccatgttttcttataacaactttttcttttgaatactcctccagaaatgataaatctttgtgagatgccaattaaaatttatttttgaattttatttgttgaaggattttatttgttgaatgacctaaatagaggctccgcccatatcttggctttctgcaatt</w:t>
            </w:r>
          </w:p>
        </w:tc>
        <w:tc>
          <w:tcPr>
            <w:tcW w:w="1669" w:type="dxa"/>
            <w:gridSpan w:val="2"/>
            <w:tcBorders>
              <w:bottom w:val="single" w:sz="4" w:space="0" w:color="auto"/>
            </w:tcBorders>
            <w:vAlign w:val="center"/>
          </w:tcPr>
          <w:p w14:paraId="1CD79FFF" w14:textId="0C78FC53" w:rsidR="004016DD" w:rsidRDefault="004016DD" w:rsidP="003A2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pOH596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14:paraId="1721B3C9" w14:textId="164A57A4" w:rsidR="004016DD" w:rsidRDefault="00143F5C" w:rsidP="00151D01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otEx7574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2FAD7B3" w14:textId="52796304" w:rsidR="004016DD" w:rsidRPr="00AE70C8" w:rsidRDefault="004016DD" w:rsidP="003A24F1">
            <w:pPr>
              <w:jc w:val="center"/>
              <w:rPr>
                <w:sz w:val="20"/>
                <w:szCs w:val="20"/>
                <w:highlight w:val="green"/>
              </w:rPr>
            </w:pPr>
            <w:r w:rsidRPr="00151D01">
              <w:rPr>
                <w:sz w:val="20"/>
                <w:szCs w:val="20"/>
              </w:rPr>
              <w:t>This paper</w:t>
            </w:r>
          </w:p>
        </w:tc>
        <w:bookmarkStart w:id="1" w:name="_GoBack"/>
        <w:bookmarkEnd w:id="1"/>
      </w:tr>
      <w:tr w:rsidR="00D36107" w:rsidRPr="00151D01" w14:paraId="77FB2ED3" w14:textId="77777777" w:rsidTr="001A30D0">
        <w:trPr>
          <w:trHeight w:val="319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1E4B8BBE" w14:textId="77777777" w:rsidR="00D36107" w:rsidRDefault="00D36107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</w:t>
            </w:r>
          </w:p>
          <w:p w14:paraId="13640D7E" w14:textId="533CC99F" w:rsidR="00D36107" w:rsidRDefault="00D36107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16::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tagrfp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06661BC" w14:textId="4703E5C1" w:rsidR="00D36107" w:rsidRPr="005222A7" w:rsidRDefault="00D36107" w:rsidP="00D36107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pOH</w:t>
            </w:r>
            <w:r w:rsidR="00B84A89" w:rsidRPr="005222A7">
              <w:rPr>
                <w:sz w:val="20"/>
                <w:szCs w:val="20"/>
              </w:rPr>
              <w:t>643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14:paraId="72C01D4B" w14:textId="1A26FC6C" w:rsidR="00D36107" w:rsidRPr="007762D1" w:rsidRDefault="00D36107" w:rsidP="00D36107">
            <w:pPr>
              <w:jc w:val="center"/>
              <w:rPr>
                <w:sz w:val="20"/>
                <w:szCs w:val="20"/>
              </w:rPr>
            </w:pPr>
            <w:r w:rsidRPr="007762D1">
              <w:rPr>
                <w:sz w:val="20"/>
                <w:szCs w:val="20"/>
              </w:rPr>
              <w:t>ggtttcaaaaatgaaatcattctcagcgctcccttttgtaatcagatatccttcgaaaaaaagaataccgtcaatcttcttaaatttcctcaaatttcaagccttttctggaaccccggttccaaatttctgacggcttcttacaaaagcatatgcacaaatcttttgctcgtaaatcatgtgcattcgaaatgatgaggtgggccctttcggggtgagaccggtctcttagcattccgcccccaatttttccaaactttttctgccattcactcaaatatccattcaattttcgtttgaaaataaactttttttttcattcattcaatttcaatttagcatagaacttcgaggagtcatttgttgtataattgaattcctttatcaagattagtgaggtggagcacggggcacgtcatttcagtaatccaggtcactgttacccttatttttccattaagtgttctgtgcgaattgaaaaatgttagaatcaggaatattgtggccaagatgtttgcggagactagttatctgaaaacatttcagtccctagtaaaatgaagttatcaccttcagaatgttaggctgattacttcttcaacttttgcctttttctaattttaagctccgcccacttcttggctgtttttttttgagttaacctcgcccatttatcacaatgttgtatatttcaactccgcccacttatcgggattttttgcatttgtaactccacccgtttcttggtgcttgttttttgcactgtgagctcctcccaattattgatagtttagatttaggctccgcccctttctttactgtttttcgcgttatgcccagccacaaatctataattttacagttttagctccgcttgaatgctttcctatcagtaaaattctcggtgtttttacattcgatctctagaattttcggaaattttttggtgttggaaggcgtgacgtcacacgagagctagtgtttagaagaacactaatgacgtcaccctaataattttcagaatttttttatctaaataaaaatggatccggtcctaaactatcttgctagtaattgtttgaaaagttgaaaattttcagaattttaacaaatttgttgtaatttcgaacataaattatgttgatcgagatatcaacttgaattttttttttaatacgtacatgtgcactcaacttcaactctaaaaataaaaaaacactatttctatattctagatctctttagtgatgtaataataagaatttccaagctatacacctagccaccgcctactcacctc</w:t>
            </w:r>
          </w:p>
        </w:tc>
        <w:tc>
          <w:tcPr>
            <w:tcW w:w="1669" w:type="dxa"/>
            <w:gridSpan w:val="2"/>
            <w:tcBorders>
              <w:bottom w:val="single" w:sz="4" w:space="0" w:color="auto"/>
            </w:tcBorders>
            <w:vAlign w:val="center"/>
          </w:tcPr>
          <w:p w14:paraId="4F30C8B2" w14:textId="64AE869C" w:rsidR="00D36107" w:rsidRDefault="00D36107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pOH596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14:paraId="1D904608" w14:textId="4D3E336D" w:rsidR="00D36107" w:rsidRPr="0046255B" w:rsidRDefault="00143F5C" w:rsidP="00151D01">
            <w:pPr>
              <w:jc w:val="center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otEx7575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2DB73ED" w14:textId="3C0DCAE5" w:rsidR="00D36107" w:rsidRPr="00151D01" w:rsidRDefault="00D36107" w:rsidP="00D36107">
            <w:pPr>
              <w:jc w:val="center"/>
              <w:rPr>
                <w:sz w:val="20"/>
                <w:szCs w:val="20"/>
              </w:rPr>
            </w:pPr>
            <w:r w:rsidRPr="00151D01">
              <w:rPr>
                <w:sz w:val="20"/>
                <w:szCs w:val="20"/>
              </w:rPr>
              <w:t>This paper</w:t>
            </w:r>
          </w:p>
        </w:tc>
      </w:tr>
      <w:tr w:rsidR="001B4A00" w:rsidRPr="00151D01" w14:paraId="053A70E6" w14:textId="77777777" w:rsidTr="001A30D0">
        <w:trPr>
          <w:trHeight w:val="319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7ECFA7C0" w14:textId="77777777" w:rsidR="001B4A00" w:rsidRDefault="001B4A00" w:rsidP="001B4A00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</w:t>
            </w:r>
          </w:p>
          <w:p w14:paraId="04C2C391" w14:textId="77777777" w:rsidR="00735BC8" w:rsidRDefault="001B4A00" w:rsidP="001B4A00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17</w:t>
            </w:r>
            <w:r w:rsidR="001E6312"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proofErr w:type="gramEnd"/>
            <w:r w:rsidR="001E6312"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yfp</w:t>
            </w:r>
            <w:proofErr w:type="spellEnd"/>
          </w:p>
          <w:p w14:paraId="415BD76D" w14:textId="3ED53A4A" w:rsidR="001B4A00" w:rsidRDefault="001E6312" w:rsidP="001B4A00">
            <w:pPr>
              <w:rPr>
                <w:rFonts w:cs="Arial"/>
                <w:i/>
                <w:sz w:val="20"/>
                <w:szCs w:val="20"/>
              </w:rPr>
            </w:pPr>
            <w:proofErr w:type="gramStart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gramEnd"/>
            <w:r>
              <w:rPr>
                <w:rFonts w:cs="Arial"/>
                <w:i/>
                <w:sz w:val="20"/>
                <w:szCs w:val="20"/>
              </w:rPr>
              <w:t>h2b</w:t>
            </w:r>
            <w:r w:rsidR="001B4A00">
              <w:rPr>
                <w:rFonts w:cs="Arial"/>
                <w:i/>
                <w:sz w:val="20"/>
                <w:szCs w:val="20"/>
              </w:rPr>
              <w:t xml:space="preserve"> </w:t>
            </w:r>
          </w:p>
          <w:p w14:paraId="6028C31B" w14:textId="536EBB90" w:rsidR="001B4A00" w:rsidRDefault="001B4A00" w:rsidP="001B4A00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6D1C617" w14:textId="3461DA88" w:rsidR="001B4A00" w:rsidRPr="005222A7" w:rsidRDefault="00C12464" w:rsidP="00D361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14:paraId="08A92DAF" w14:textId="190BAD3C" w:rsidR="001B4A00" w:rsidRPr="007762D1" w:rsidRDefault="001B2248" w:rsidP="00D36107">
            <w:pPr>
              <w:jc w:val="center"/>
              <w:rPr>
                <w:sz w:val="20"/>
                <w:szCs w:val="20"/>
              </w:rPr>
            </w:pPr>
            <w:r w:rsidRPr="001B2248">
              <w:rPr>
                <w:sz w:val="20"/>
                <w:szCs w:val="20"/>
              </w:rPr>
              <w:t>ctcgagcggacacacacaatttgttcacgcctttcacgttttcttggtgtcatgttttttgttcatgtatttcaaaataacggtttttttccgtttttaattttgggtcttaccgcgaatttctaagaggcggctaactttatgtgttcatgagttgtttgaaatatcaatttggcacagcaattactctaatacatgctttaaaatgggcgggctactactgtccattttgtgggcggggtttgatttgttccgctcatttttagcgctgcggtaagagctttcagtaaaatcaattttaacttttcattaaacattttaggccggaaatttgaattttttttgtgggtcaggaaacctacgtggccgcgttaacagtctgtcactttcaaaatatatttattattagatttgcaactttttttttttgaaaacccctccacaaaacagtagataacccttttcagaacaacttggtcaaatttgcctactaggcacaaaccaactcctacgtacctgcctataatacaatcttctatgtgtaaaatatggcacacatgcgactttgaaacccagtttcattacaacctgtagagaatagtagagaaaaggcaggcagatgaatcttttttaaattttattttaggacaaaatgttgaaggtaaaaatctagcttcaaaatgacctacaaataggccccacccatatcttggttttactgaattttttatcaaaagttttccagtgttgatcggtattttttgaagaccttccacgtaggcattgcctgcgtgcatgcctacgcctacctcgtgtatacctcgtggcaggcaggtaaggcgttttcagcccgagcgttgtggaagcccccctggaaaacctcaatatgatcaaccaccacacagctgatgtgtgggggaccaccttcattgaggcggcctgaatctatttaggaaatctaaatgaaatcttcttcacatctatctaattatcctcctctctcccactcttcccattcaatttttttcgaaaaaatagatcgtgacgacgcgagaatctgagctcaaaaacacgagcagtaggcacccatcaatttctccacccctccgctgctctcaactctgaaattagagccttcaccacggctccattcttcttctcgcgcgccttgattgacgattatctcgacatttccgtcagtcagggcttttcactctttccgcttcgaaaagtcgtgtgcttcttcttcttcttgctccgccgctgctccgaattggttacggaaacttgaactttcttcgatgttttcttcttcgtcgtagtcttcccagtgacgtcgtcttcttttctttttcttattgcttgtgctgctcaccaccaaaatcattgcaaattcaattgagaactcgcggcggcgatgtctccaagt</w:t>
            </w:r>
            <w:r w:rsidRPr="001B2248">
              <w:rPr>
                <w:sz w:val="20"/>
                <w:szCs w:val="20"/>
              </w:rPr>
              <w:lastRenderedPageBreak/>
              <w:t>gttcgaaacagacaaaaaactaaataaaagaaaaagaagaagcatgacatgttgcctttaaattcttcctcaatttttcttcaaacttccacccccacagtggcaaaaaaccacatttgctccgtggccgcgtgacaaaaattgatggctgagttttcatctctcgcggccacgtaggatactagaaagaagagtgccctctagaaaactcggccacgggtgcgcggaatttcaaatttcctctgggtttttgaagattccgagcaactttcgttttagtctaggtccgagaaaattcgcggccgccaattttttacggccatgtaggaaaaaattcattttaggagcattgaatgatattgtaggtcctaccgaatttctaaagcgattaccgtacccgtttaaaggcgcatgccacttttcaccacccttcacgacctataaatttattttcgatagttgcaaaaaaagcgaagaaaacaagaaacgcttgacaaaacatttccgcagttgcaaatcctttcttaaaacttgtttgattggctcaatccgttgctcttttgctcatcctcctctctttcccatacacacacatcgaaatatgaatcttctcttaaaaagaaggttgtccaattagtttcccctattcatttttccatgttttcttataacaactttttcttttgaatactcctccagaaatgataaatctttgtgagatgccaattaaaatttatttttgaattttatttgttgaaggattttatttgttgaatgacctaaatagaggctccgcccatatcttggctttctgcaatttgcataaaaggttttccagttttcgtaggtattttttgaaggtcttccacgtaggcgttgccggcgtgcctacgcataccttctgcatattgccaaagtacttctgaatcctttcttccaactatttgattgaatagagaaaaccgaggaactacactaggtaggcaggcaggtcgacaggcagtggctaccttagctgaccagtgaattttttttcaaatcgtgttattgagacacttgtgcagaagtttaaagtgcacagttttaaaatattaggcgtcttgttcaaatttgaattttaatgcctaaatagataggtaggtaggtaggcagcacggtaggcaagaagtaagataggtaggaaggtatgttagtaactattttataaactatatacgttatcgaaaggatctaaaatttttctttggggttcaaaaaaggtcctagttttttgcaataaaaaaaacacaatcaacgccaacgctctagctaggtaggcaagccggtaggtaggcacgcagataaattggctagtaggtaggtaggtaggtaggtgggtaggtaggtaggtaagtaggtatatagctataggtaagtgagtaagtaagctgtatttttgtggttctgagagcttactacaattttttctgaaaattcgtattattttttaaaataaaaaaagctatcaaccctcttctaaggtttcaaaaatgaaatcattctcagcgctcccttttgtaatcagatatccttcgaaaaaaagaataccgtcaatcttcttaaatttcctcaaatttcaagccttttctggaaccccggttccaaatttctgacggcttcttacaaaagcatatgcacaaatcttttgctcgtaaatcatgtgcattcgaaatgatgaggtgggccctttcggggtgagaccggtctcttagcattccgcccccaatttttccaaactttttctgccattcactcaaatatccattcaattttcgtttgaaaataaactttttttttcattcattcaatttcaatttagcatagaacttcgaggagtcatttgttgtataattgaattcctttatcaagattagtgaggtggagcacggggcacgtcatttcagtaatccaggtcactgttacccttatttttccattaagtgttctgtgcgaattgaaaaatgttagaatcaggaatattgtggccaagatgtttgcggagactagttatctgaaaacatttcagtccctagtaaaatgaagttatcaccttcagaatgttaggctgattacttcttcaacttttgcctttttctaattttaagctccgcccacttcttggctgtttttttttgagttaacctcgcccatttatcacaatgttgtatatttcaactccgcccacttatcgggattttttgcatttgtaactccacccgtttcttggtgcttgttttttgcactgtgagctcctcccaattattgatagtttagatttaggctccgcccctttctttactgtttttcgcgttatgcccagccacaaatctataattttacagttttagctccgcttgaatgctttcctatcagtaaaattctcggtgtttttacattcgatctctagaattttcggaaattttttggtgttggaaggcgtgacgtcacacgagagctagtgtttagaagaacactaatgacgtcaccctaataattttcagaatttttttatctaaataaaaatggatccggtcctaaactatcttgctagtaattgtttgaaaagttgaaaattttcagaattttaacaaatttgttgtaatttcgaacataaattatgttgatcgagatatcaacttgaattttttttttaatacgtacatgtgcactcaacttcaactctaaaaataaaaaaacactatttctatattctagatctctttagtgatgtaataataagaatttccaagctatacacctagccaccgcctactcacctcattcagtttcccacgaagaattagaagaaaatgaagaaaaatggaattgaatagagtcagtgtgagtgtgtgaaatgaaaaaaaaatatata</w:t>
            </w:r>
            <w:r w:rsidRPr="001B2248">
              <w:rPr>
                <w:sz w:val="20"/>
                <w:szCs w:val="20"/>
              </w:rPr>
              <w:lastRenderedPageBreak/>
              <w:t>tcgatgtggcggtatctcggataaataattaactatttctcagtttttacttattctcagactctccttttttgcttttgaatatctcttcttcgtcgtcatcattgagatttttcttctaataatcgtaactttgtaattaaaagaacattcatttcgggtcttgcggcgaaaaatacatttaaaggtccacgggttcattagtatgggtctcactgcgagaaaaagtttatagtttgtatttagtattcacattgtttttgaaaataaattgaaatcgataaaaactaatcaatttgaaaaaaaatatttaaaaattctaccacaattaaatttttaaacttaatttaaaaaagaactacagcgtaatttttaaagttagaactacagagaactgtttctcgtacactcaaaatattgaaactgctttgtgtgtacatccaaataggccccgcctttttctcgttcactcacggggaaaaggcaaaaatcttgaccccaaccaatatcaggccgccgacatcttgcgagttcctctatcttatccaattttcgtctacttttcttttcgattttcacatttccaattttaattttccaggacaaat</w:t>
            </w:r>
          </w:p>
        </w:tc>
        <w:tc>
          <w:tcPr>
            <w:tcW w:w="1669" w:type="dxa"/>
            <w:gridSpan w:val="2"/>
            <w:tcBorders>
              <w:bottom w:val="single" w:sz="4" w:space="0" w:color="auto"/>
            </w:tcBorders>
            <w:vAlign w:val="center"/>
          </w:tcPr>
          <w:p w14:paraId="5D4A576F" w14:textId="120C472F" w:rsidR="001B4A00" w:rsidRDefault="00BB5B24" w:rsidP="00BB5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Recombined </w:t>
            </w:r>
            <w:proofErr w:type="spellStart"/>
            <w:r>
              <w:rPr>
                <w:sz w:val="20"/>
                <w:szCs w:val="20"/>
              </w:rPr>
              <w:t>Fosmid</w:t>
            </w:r>
            <w:proofErr w:type="spellEnd"/>
            <w:r>
              <w:rPr>
                <w:sz w:val="20"/>
                <w:szCs w:val="20"/>
              </w:rPr>
              <w:t xml:space="preserve"> WRM0613dC12 digested with Xho-1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14:paraId="06F7E2FF" w14:textId="77777777" w:rsidR="001B4A00" w:rsidRPr="00841A7D" w:rsidRDefault="001B4A00" w:rsidP="00FB2BC8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08091465" w14:textId="6ECBF9FF" w:rsidR="001B4A00" w:rsidRPr="00841A7D" w:rsidRDefault="001B4A00" w:rsidP="00151D01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F601CB7" w14:textId="22428FAB" w:rsidR="001B4A00" w:rsidRPr="00151D01" w:rsidRDefault="001B4A00" w:rsidP="00D36107">
            <w:pPr>
              <w:jc w:val="center"/>
              <w:rPr>
                <w:sz w:val="20"/>
                <w:szCs w:val="20"/>
              </w:rPr>
            </w:pPr>
            <w:r w:rsidRPr="00151D01">
              <w:rPr>
                <w:sz w:val="20"/>
                <w:szCs w:val="20"/>
              </w:rPr>
              <w:t>This paper</w:t>
            </w:r>
          </w:p>
        </w:tc>
      </w:tr>
      <w:tr w:rsidR="004F225C" w:rsidRPr="00151D01" w14:paraId="2EB56CEA" w14:textId="77777777" w:rsidTr="001A30D0">
        <w:trPr>
          <w:trHeight w:val="319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28829D78" w14:textId="77777777" w:rsidR="004F225C" w:rsidRDefault="004F225C" w:rsidP="001E6312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lastRenderedPageBreak/>
              <w:t>cho-1</w:t>
            </w:r>
          </w:p>
          <w:p w14:paraId="35DFBCF1" w14:textId="4C5F0D16" w:rsidR="004F225C" w:rsidRDefault="004F225C" w:rsidP="001E6312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18::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yfp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</w:p>
          <w:p w14:paraId="636033CE" w14:textId="1529ED98" w:rsidR="004F225C" w:rsidRDefault="004F225C" w:rsidP="001E6312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h2b </w:t>
            </w:r>
          </w:p>
          <w:p w14:paraId="09D90699" w14:textId="3EE60EF9" w:rsidR="004F225C" w:rsidRDefault="004F225C" w:rsidP="001E6312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5DECBD5" w14:textId="4069C2C5" w:rsidR="004F225C" w:rsidRPr="005222A7" w:rsidRDefault="00C12464" w:rsidP="00D361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14:paraId="2F3EA9AF" w14:textId="38D2FF51" w:rsidR="004F225C" w:rsidRPr="007762D1" w:rsidRDefault="001B2248" w:rsidP="00D36107">
            <w:pPr>
              <w:jc w:val="center"/>
              <w:rPr>
                <w:sz w:val="20"/>
                <w:szCs w:val="20"/>
              </w:rPr>
            </w:pPr>
            <w:r w:rsidRPr="001B2248">
              <w:rPr>
                <w:sz w:val="20"/>
                <w:szCs w:val="20"/>
              </w:rPr>
              <w:t>gcggccgccaattttttacggccatgtaggaaaaaattcattttaggagcattgaatgatattgtaggtcctaccgaatttctaaagcgattaccgtacccgtttaaaggcgcatgccacttttcaccacccttcacgacctataaatttattttcgatagttgcaaaaaaagcgaagaaaacaagaaacgcttgacaaaacatttccgcagttgcaaatcctttcttaaaacttgtttgattggctcaatccgttgctcttttgctcatcctcctctctttcccatacacacacatcgaaatatgaatcttctcttaaaaagaaggttgtccaattagtttcccctattcatttttccatgttttcttataacaactttttcttttgaatactcctccagaaatgataaatctttgtgagatgccaattaaaatttatttttgaattttatttgttgaaggattttatttgttgaatgacctaaatagaggctccgcccatatcttggctttctgcaatttgcataaaaggttttccagttttcgtaggtattttttgaaggtcttccacgtaggcgttgccggcgtgcctacgcataccttctgcatattgccaaagtacttctgaatcctttcttccaactatttgattgaatagagaaaaccgaggaactacactaggtaggcaggcaggtcgacaggcagtggctaccttagctgaccagtgaattttttttcaaatcgtgttattgagacacttgtgcagaagtttaaagtgcacagttttaaaatattaggcgtcttgttcaaatttgaattttaatgcctaaatagataggtaggtaggtaggcagcacggtaggcaagaagtaagataggtaggaaggtatgttagtaactattttataaactatatacgttatcgaaaggatctaaaatttttctttggggttcaaaaaaggtcctagttttttgcaataaaaaaaacacaatcaacgccaacgctctagctaggtaggcaagccggtaggtaggcacgcagataaattggctagtaggtaggtaggtaggtaggtgggtaggtaggtaggtaagtaggtatatagctataggtaagtgagtaagtaagctgtatttttgtggttctgagagcttactacaattttttctgaaaattcgtattattttttaaaataaaaaaagctatcaaccctcttctaaggtttcaaaaatgaaatcattctcagcgctcccttttgtaatcagatatccttcgaaaaaaagaataccgtcaatcttcttaaatttcctcaaatttcaagccttttctggaaccccggttccaaatttctgacggcttcttacaaaagcatatgcacaaatcttttgctcgtaaatcatgtgcattcgaaatgatgaggtgggccctttcggggtgagaccggtctcttagcattccgcccccaatttttccaaactttttctgccattcactcaaatatccattcaattttcgtttgaaaataaactttttttttcattcattcaatttcaatttagcatagaacttcgaggagtcatttgttgtataattgaattcctttatcaagattagtgaggtggagcacggggcacgtcatttcagtaatccaggtcactgttacccttatttttccattaagtgttctgtgcgaattgaaaaatgttagaatcaggaatattgtggccaagatgtttgcggagactagttatctgaaaacatttcagtccctagtaaaatgaagttatcaccttcagaatgttaggctgattacttcttcaacttttgcctttttctaattttaagctccgcccacttcttggctgtttttttttgagttaacctcgcccatttatcacaatgttgtatatttcaactccgcccacttatcgggattttttgcatttgtaactccacccgtttcttggtgcttgttttttgcactgtgagctcctcccaattattgatagtttagatttaggctccgcccctttctttactgtttttcgcgttatgcccagccacaaatctataattttacagttttagctccgcttgaatgctttcctatcagtaaaattctcggtgtttttacattcgatctctagaattttcggaaattttttggtgttggaaggcgtgacgtcacacgagagctagtgtttagaagaacactaatgacgtcaccctaataattttcagaatttttttatctaaataaaaatggatccggtcctaaactatcttgctagtaattgtttgaaaagttgaaaatttt</w:t>
            </w:r>
            <w:r w:rsidRPr="001B2248">
              <w:rPr>
                <w:sz w:val="20"/>
                <w:szCs w:val="20"/>
              </w:rPr>
              <w:lastRenderedPageBreak/>
              <w:t>cagaattttaacaaatttgttgtaatttcgaacataaattatgttgatcgagatatcaacttgaattttttttttaatacgtacatgtgcactcaacttcaactctaaaaataaaaaaacactatttctatattctagatctctttagtgatgtaataataagaatttccaagctatacacctagccaccgcctactcacctcattcagtttcccacgaagaattagaagaaaatgaagaaaaatggaattgaatagagtcagtgtgagtgtgtgaaatgaaaaaaaaatatatatcgatgtggcggtatctcggataaataattaactatttctcagtttttacttattctcagactctccttttttgcttttgaatatctcttcttcgtcgtcatcattgagatttttcttctaataatcgtaactttgtaattaaaagaacattcatttcgggtcttgcggcgaaaaatacatttaaaggtccacgggttcattagtatgggtctcactgcgagaaaaagtttatagtttgtatttagtattcacattgtttttgaaaataaattgaaatcgataaaaactaatcaatttgaaaaaaaatatttaaaaattctaccacaattaaatttttaaacttaatttaaaaaagaactacagcgtaatttttaaagttagaactacagagaactgtttctcgtacactcaaaatattgaaactgctttgtgtgtacatccaaataggccccgcctttttctcgttcactcacggggaaaaggcaaaaatcttgaccccaaccaatatcaggccgccgacatcttgcgagttcctctatcttatccaattttcgtctacttttcttttcgattttcacatttccaattttaattttccaggacaaat</w:t>
            </w:r>
          </w:p>
        </w:tc>
        <w:tc>
          <w:tcPr>
            <w:tcW w:w="1669" w:type="dxa"/>
            <w:gridSpan w:val="2"/>
            <w:tcBorders>
              <w:bottom w:val="single" w:sz="4" w:space="0" w:color="auto"/>
            </w:tcBorders>
            <w:vAlign w:val="center"/>
          </w:tcPr>
          <w:p w14:paraId="1200695B" w14:textId="1CF8DB93" w:rsidR="004F225C" w:rsidRDefault="00BB5B24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Recombined </w:t>
            </w:r>
            <w:proofErr w:type="spellStart"/>
            <w:r>
              <w:rPr>
                <w:sz w:val="20"/>
                <w:szCs w:val="20"/>
              </w:rPr>
              <w:t>Fosmid</w:t>
            </w:r>
            <w:proofErr w:type="spellEnd"/>
            <w:r>
              <w:rPr>
                <w:sz w:val="20"/>
                <w:szCs w:val="20"/>
              </w:rPr>
              <w:t xml:space="preserve"> WRM0613dC12 digested with NotI-Xho-1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14:paraId="1FE41901" w14:textId="77777777" w:rsidR="004F225C" w:rsidRPr="00841A7D" w:rsidRDefault="004F225C" w:rsidP="00FB2BC8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34D6862D" w14:textId="0CA0015A" w:rsidR="004F225C" w:rsidRPr="00841A7D" w:rsidRDefault="004F225C" w:rsidP="00151D01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4E63614" w14:textId="71607FD5" w:rsidR="004F225C" w:rsidRPr="00151D01" w:rsidRDefault="004F225C" w:rsidP="00D36107">
            <w:pPr>
              <w:jc w:val="center"/>
              <w:rPr>
                <w:sz w:val="20"/>
                <w:szCs w:val="20"/>
              </w:rPr>
            </w:pPr>
            <w:r w:rsidRPr="00151D01">
              <w:rPr>
                <w:sz w:val="20"/>
                <w:szCs w:val="20"/>
              </w:rPr>
              <w:t>This paper</w:t>
            </w:r>
          </w:p>
        </w:tc>
      </w:tr>
      <w:tr w:rsidR="004F225C" w:rsidRPr="00151D01" w14:paraId="7AAA0FBF" w14:textId="77777777" w:rsidTr="001A30D0">
        <w:trPr>
          <w:trHeight w:val="319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7585E7F8" w14:textId="77777777" w:rsidR="004F225C" w:rsidRDefault="004F225C" w:rsidP="001E6312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</w:t>
            </w:r>
          </w:p>
          <w:p w14:paraId="2D211346" w14:textId="04718EDC" w:rsidR="004F225C" w:rsidRDefault="004F225C" w:rsidP="001E6312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19::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yfp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</w:p>
          <w:p w14:paraId="68ED39C5" w14:textId="23499FF6" w:rsidR="004F225C" w:rsidRDefault="004F225C" w:rsidP="001E6312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h2b </w:t>
            </w:r>
          </w:p>
          <w:p w14:paraId="275C591B" w14:textId="514BA042" w:rsidR="004F225C" w:rsidRDefault="004F225C" w:rsidP="001E6312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CD3175C" w14:textId="627F1587" w:rsidR="004F225C" w:rsidRPr="005222A7" w:rsidRDefault="00C12464" w:rsidP="00D361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14:paraId="6933E0E3" w14:textId="3CD60E95" w:rsidR="004F225C" w:rsidRPr="001A30D0" w:rsidRDefault="001B2248" w:rsidP="00D36107">
            <w:pPr>
              <w:jc w:val="center"/>
              <w:rPr>
                <w:sz w:val="20"/>
                <w:szCs w:val="20"/>
                <w:lang w:val="es-ES"/>
              </w:rPr>
            </w:pPr>
            <w:r w:rsidRPr="001B2248">
              <w:rPr>
                <w:sz w:val="20"/>
                <w:szCs w:val="20"/>
              </w:rPr>
              <w:t>gtcgacaggcagtggctaccttagctgaccagtgaattttttttcaaatcgtgttattgagacacttgtgcagaagtttaaagtgcacagttttaaaatattaggcgtcttgttcaaatttgaattttaatgcctaaatagataggtaggtaggtaggcagcacggtaggcaagaagtaagataggtaggaaggtatgttagtaactattttataaactatatacgttatcgaaaggatctaaaatttttctttggggttcaaaaaaggtcctagttttttgcaataaaaaaaacacaatcaacgccaacgctctagctaggtaggcaagccggtaggtaggcacgcagataaattggctagtaggtaggtaggtaggtaggtgggtaggtaggtaggtaagtaggtatatagctataggtaagtgagtaagtaagctgtatttttgtggttctgagagcttactacaattttttctgaaaattcgtattattttttaaaataaaaaaagctatcaaccctcttctaaggtttcaaaaatgaaatcattctcagcgctcccttttgtaatcagatatccttcgaaaaaaagaataccgtcaatcttcttaaatttcctcaaatttcaagccttttctggaaccccggttccaaatttctgacggcttcttacaaaagcatatgcacaaatcttttgctcgtaaatcatgtgcattcgaaatgatgaggtgggccctttcggggtgagaccggtctcttagcattccgcccccaatttttccaaactttttctgccattcactcaaatatccattcaattttcgtttgaaaataaactttttttttcattcattcaatttcaatttagcatagaacttcgaggagtcatttgttgtataattgaattcctttatcaagattagtgaggtggagcacggggcacgtcatttcagtaatccaggtcactgttacccttatttttccattaagtgttctgtgcgaattgaaaaatgttagaatcaggaatattgtggccaagatgtttgcggagactagttatctgaaaacatttcagtccctagtaaaatgaagttatcaccttcagaatgttaggctgattacttcttcaacttttgcctttttctaattttaagctccgcccacttcttggctgtttttttttgagttaacctcgcccatttatcacaatgttgtatatttcaactccgcccacttatcgggattttttgcatttgtaactccacccgtttcttggtgcttgttttttgcactgtgagctcctcccaattattgatagtttagatttaggctccgcccctttctttactgtttttcgcgttatgcccagccacaaatctataattttacagttttagctccgcttgaatgctttcctatcagtaaaattctcggtgtttttacattcgatctctagaattttcggaaattttttggtgttggaaggcgtgacgtcacacgagagctagtgtttagaagaacactaatgacgtcaccctaataattttcagaatttttttatctaaataaaaatggatccggtcctaaactatcttgctagtaattgtttgaaaagttgaaaattttcagaattttaacaaatttgttgtaatttcgaacataaattatgttgatcgagatatcaacttgaattttttttttaatacgtacatgtgcactcaacttcaactctaaaaataaaaaaacactatttctatattctagatctctttagtgatgtaataataagaatttccaagctatacacctagccaccgcctactcacctcattcagtttcccacgaagaattagaagaaaatgaagaaaaatggaattgaatagagtcagtgtgagtgtgtgaaatgaaaaaaaaatatatatcgatgtggcggtatctcggataaataattaactatttctcagtttttacttatt</w:t>
            </w:r>
            <w:r w:rsidRPr="001B2248">
              <w:rPr>
                <w:sz w:val="20"/>
                <w:szCs w:val="20"/>
              </w:rPr>
              <w:lastRenderedPageBreak/>
              <w:t>ctcagactctccttttttgcttttgaatatctcttcttcgtcgtcatcattgagatttttcttctaataatcgtaactttgtaattaaaagaacattcatttcgggtcttgcggcgaaaaatacatttaaaggtccacgggttcattagtatgggtctcactgcgagaaaaagtttatagtttgtatttagtattcacattgtttttgaaaataaattgaaatcgataaaaactaatcaatttgaaaaaaaatatttaaaaattctaccacaattaaatttttaaacttaatttaaaaaagaactacagcgtaatttttaaagttagaactacagagaactgtttctcgtacactcaaaatattgaaactgctttgtgtgtacatccaaataggccccgcctttttctcgttcactcacggggaaaaggcaaaaatcttgaccccaaccaatatcaggccgccgacatcttgcgagttcctctatcttatccaattttcgtctacttttcttttcgattttcacatttccaattttaattttccaggacaaat</w:t>
            </w:r>
          </w:p>
        </w:tc>
        <w:tc>
          <w:tcPr>
            <w:tcW w:w="1669" w:type="dxa"/>
            <w:gridSpan w:val="2"/>
            <w:tcBorders>
              <w:bottom w:val="single" w:sz="4" w:space="0" w:color="auto"/>
            </w:tcBorders>
            <w:vAlign w:val="center"/>
          </w:tcPr>
          <w:p w14:paraId="064754B6" w14:textId="7B58E93E" w:rsidR="004F225C" w:rsidRDefault="00BB5B24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Recombined </w:t>
            </w:r>
            <w:proofErr w:type="spellStart"/>
            <w:r>
              <w:rPr>
                <w:sz w:val="20"/>
                <w:szCs w:val="20"/>
              </w:rPr>
              <w:t>Fosmid</w:t>
            </w:r>
            <w:proofErr w:type="spellEnd"/>
            <w:r>
              <w:rPr>
                <w:sz w:val="20"/>
                <w:szCs w:val="20"/>
              </w:rPr>
              <w:t xml:space="preserve"> WRM0613dC12 digested with SalI-Xho-1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14:paraId="04387166" w14:textId="77777777" w:rsidR="004F225C" w:rsidRPr="00841A7D" w:rsidRDefault="004F225C" w:rsidP="00FB2BC8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79898156" w14:textId="0462F60E" w:rsidR="004F225C" w:rsidRPr="00841A7D" w:rsidRDefault="004F225C" w:rsidP="00151D01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B33BB6D" w14:textId="638619B3" w:rsidR="004F225C" w:rsidRPr="00151D01" w:rsidRDefault="004F225C" w:rsidP="00D36107">
            <w:pPr>
              <w:jc w:val="center"/>
              <w:rPr>
                <w:sz w:val="20"/>
                <w:szCs w:val="20"/>
              </w:rPr>
            </w:pPr>
            <w:r w:rsidRPr="00151D01">
              <w:rPr>
                <w:sz w:val="20"/>
                <w:szCs w:val="20"/>
              </w:rPr>
              <w:t>This paper</w:t>
            </w:r>
          </w:p>
        </w:tc>
      </w:tr>
      <w:tr w:rsidR="004F225C" w:rsidRPr="00151D01" w14:paraId="50D93CBB" w14:textId="77777777" w:rsidTr="001A30D0">
        <w:trPr>
          <w:trHeight w:val="319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13824DC4" w14:textId="77777777" w:rsidR="004F225C" w:rsidRDefault="004F225C" w:rsidP="001E6312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cho-1</w:t>
            </w:r>
          </w:p>
          <w:p w14:paraId="6158A2A8" w14:textId="77777777" w:rsidR="00735BC8" w:rsidRDefault="004F225C" w:rsidP="001E6312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20::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yfp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</w:p>
          <w:p w14:paraId="2DDE73EC" w14:textId="2064F0C2" w:rsidR="004F225C" w:rsidRDefault="004F225C" w:rsidP="001E6312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h2b </w:t>
            </w:r>
          </w:p>
          <w:p w14:paraId="185BC75F" w14:textId="1A48F12C" w:rsidR="004F225C" w:rsidRDefault="004F225C" w:rsidP="001E6312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3FC4901" w14:textId="1C9385C2" w:rsidR="004F225C" w:rsidRPr="005222A7" w:rsidRDefault="00C12464" w:rsidP="00D3610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14:paraId="50895566" w14:textId="0BB43CF7" w:rsidR="004F225C" w:rsidRPr="007762D1" w:rsidRDefault="00C12464" w:rsidP="00D36107">
            <w:pPr>
              <w:jc w:val="center"/>
              <w:rPr>
                <w:sz w:val="20"/>
                <w:szCs w:val="20"/>
              </w:rPr>
            </w:pPr>
            <w:r w:rsidRPr="00C12464">
              <w:rPr>
                <w:sz w:val="20"/>
                <w:szCs w:val="20"/>
              </w:rPr>
              <w:t>ggatccggtcctaaactatcttgctagtaattgtttgaaaagttgaaaattttcagaattttaacaaatttgttgtaatttcgaacataaattatgttgatcgagatatcaacttgaattttttttttaatacgtacatgtgcactcaacttcaactctaaaaataaaaaaacactatttctatattctagatctctttagtgatgtaataataagaatttccaagctatacacctagccaccgcctactcacctcattcagtttcccacgaagaattagaagaaaatgaagaaaaatggaattgaatagagtcagtgtgagtgtgtgaaatgaaaaaaaaatatatatcgatgtggcggtatctcggataaataattaactatttctcagtttttacttattctcagactctccttttttgcttttgaatatctcttcttcgtcgtcatcattgagatttttcttctaataatcgtaactttgtaattaaaagaacattcatttcgggtcttgcggcgaaaaatacatttaaaggtccacgggttcattagtatgggtctcactgcgagaaaaagtttatagtttgtatttagtattcacattgtttttgaaaataaattgaaatcgataaaaactaatcaatttgaaaaaaaatatttaaaaattctaccacaattaaatttttaaacttaatttaaaaaagaactacagcgtaatttttaaagttagaactacagagaactgtttctcgtacactcaaaatattgaaactgctttgtgtgtacatccaaataggccccgcctttttctcgttcactcacggggaaaaggcaaaaatcttgaccccaaccaatatcaggccgccgacatcttgcgagttcctctatcttatccaattttcgtctacttttcttttcgattttcacatttccaattttaattttccaggacaaat</w:t>
            </w:r>
          </w:p>
        </w:tc>
        <w:tc>
          <w:tcPr>
            <w:tcW w:w="1669" w:type="dxa"/>
            <w:gridSpan w:val="2"/>
            <w:tcBorders>
              <w:bottom w:val="single" w:sz="4" w:space="0" w:color="auto"/>
            </w:tcBorders>
            <w:vAlign w:val="center"/>
          </w:tcPr>
          <w:p w14:paraId="3F9E0013" w14:textId="55BA1A47" w:rsidR="004F225C" w:rsidRDefault="00BB5B24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Recombined </w:t>
            </w:r>
            <w:proofErr w:type="spellStart"/>
            <w:r>
              <w:rPr>
                <w:sz w:val="20"/>
                <w:szCs w:val="20"/>
              </w:rPr>
              <w:t>Fosmid</w:t>
            </w:r>
            <w:proofErr w:type="spellEnd"/>
            <w:r>
              <w:rPr>
                <w:sz w:val="20"/>
                <w:szCs w:val="20"/>
              </w:rPr>
              <w:t xml:space="preserve"> WRM0613dC12 digested with BamHI-Xho-1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14:paraId="63D24E5E" w14:textId="77777777" w:rsidR="004F225C" w:rsidRPr="00841A7D" w:rsidRDefault="004F225C" w:rsidP="00FB2BC8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 xml:space="preserve">strain </w:t>
            </w:r>
          </w:p>
          <w:p w14:paraId="2B75A076" w14:textId="16154D8F" w:rsidR="004F225C" w:rsidRPr="00841A7D" w:rsidRDefault="004F225C" w:rsidP="00151D01">
            <w:pPr>
              <w:jc w:val="center"/>
              <w:rPr>
                <w:sz w:val="20"/>
                <w:szCs w:val="20"/>
              </w:rPr>
            </w:pPr>
            <w:r w:rsidRPr="00841A7D">
              <w:rPr>
                <w:sz w:val="20"/>
                <w:szCs w:val="20"/>
              </w:rPr>
              <w:t>not available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A999440" w14:textId="4A4D1F85" w:rsidR="004F225C" w:rsidRPr="00151D01" w:rsidRDefault="004F225C" w:rsidP="00D36107">
            <w:pPr>
              <w:jc w:val="center"/>
              <w:rPr>
                <w:sz w:val="20"/>
                <w:szCs w:val="20"/>
              </w:rPr>
            </w:pPr>
            <w:r w:rsidRPr="00151D01">
              <w:rPr>
                <w:sz w:val="20"/>
                <w:szCs w:val="20"/>
              </w:rPr>
              <w:t>This paper</w:t>
            </w:r>
          </w:p>
        </w:tc>
      </w:tr>
      <w:tr w:rsidR="004F225C" w14:paraId="30F5B5B8" w14:textId="77777777" w:rsidTr="00B84A89">
        <w:tc>
          <w:tcPr>
            <w:tcW w:w="14312" w:type="dxa"/>
            <w:gridSpan w:val="7"/>
            <w:shd w:val="clear" w:color="auto" w:fill="E6E6E6"/>
            <w:vAlign w:val="center"/>
          </w:tcPr>
          <w:p w14:paraId="640BBA44" w14:textId="77777777" w:rsidR="004F225C" w:rsidRPr="00AE70C8" w:rsidRDefault="004F225C" w:rsidP="00D36107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</w:tr>
      <w:tr w:rsidR="004F225C" w14:paraId="78DC6BEA" w14:textId="77777777" w:rsidTr="001A30D0">
        <w:tc>
          <w:tcPr>
            <w:tcW w:w="1980" w:type="dxa"/>
            <w:vAlign w:val="center"/>
          </w:tcPr>
          <w:p w14:paraId="2A03176A" w14:textId="77777777" w:rsidR="004F225C" w:rsidRPr="00E81F26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 w:rsidRPr="00E81F26">
              <w:rPr>
                <w:rFonts w:cs="Arial"/>
                <w:i/>
                <w:sz w:val="20"/>
                <w:szCs w:val="20"/>
              </w:rPr>
              <w:t>ace-2</w:t>
            </w:r>
          </w:p>
          <w:p w14:paraId="367D9FB7" w14:textId="53A5F867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 w:rsidRPr="00E81F26">
              <w:rPr>
                <w:rFonts w:cs="Arial"/>
                <w:i/>
                <w:sz w:val="20"/>
                <w:szCs w:val="20"/>
              </w:rPr>
              <w:t>prom1::2</w:t>
            </w:r>
            <w:proofErr w:type="gramStart"/>
            <w:r w:rsidRPr="00E81F26">
              <w:rPr>
                <w:rFonts w:cs="Arial"/>
                <w:i/>
                <w:sz w:val="20"/>
                <w:szCs w:val="20"/>
              </w:rPr>
              <w:t>xnls::</w:t>
            </w:r>
            <w:proofErr w:type="gramEnd"/>
            <w:r w:rsidRPr="00E81F26">
              <w:rPr>
                <w:rFonts w:cs="Arial"/>
                <w:i/>
                <w:sz w:val="20"/>
                <w:szCs w:val="20"/>
              </w:rPr>
              <w:t>DsRed2</w:t>
            </w:r>
          </w:p>
        </w:tc>
        <w:tc>
          <w:tcPr>
            <w:tcW w:w="1276" w:type="dxa"/>
            <w:vAlign w:val="center"/>
          </w:tcPr>
          <w:p w14:paraId="0C64EFB3" w14:textId="00BC2459" w:rsidR="004F225C" w:rsidRPr="00E81F26" w:rsidRDefault="004F225C" w:rsidP="00D36107">
            <w:pPr>
              <w:jc w:val="center"/>
              <w:rPr>
                <w:sz w:val="20"/>
                <w:szCs w:val="20"/>
              </w:rPr>
            </w:pPr>
            <w:proofErr w:type="spellStart"/>
            <w:r w:rsidRPr="00E81F26">
              <w:rPr>
                <w:sz w:val="20"/>
                <w:szCs w:val="20"/>
              </w:rPr>
              <w:t>na</w:t>
            </w:r>
            <w:proofErr w:type="spellEnd"/>
          </w:p>
        </w:tc>
        <w:tc>
          <w:tcPr>
            <w:tcW w:w="6378" w:type="dxa"/>
            <w:vAlign w:val="center"/>
          </w:tcPr>
          <w:p w14:paraId="174C4CB1" w14:textId="31B6D330" w:rsidR="004F225C" w:rsidRPr="007762D1" w:rsidRDefault="004F225C" w:rsidP="00D36107">
            <w:pPr>
              <w:jc w:val="center"/>
              <w:rPr>
                <w:sz w:val="20"/>
                <w:szCs w:val="20"/>
              </w:rPr>
            </w:pPr>
            <w:r w:rsidRPr="00284CD7">
              <w:rPr>
                <w:sz w:val="20"/>
                <w:szCs w:val="20"/>
              </w:rPr>
              <w:t>ctccctatgaatatttgaacgacgcgcgcccaaaaaagaaacaaaaggaaagaagaaaatgaggaagaagaataagaaaacgctcttgccgttctctggggaacggctctcaatggctgcggggcgacaaattgagcaatccgaaggagagcttctttcacttttttgctagtgtttctaatactcttcttaatgcacttgtttccacatttttggggggcaccagaggaacttaggcaatgatttatgttttggaattggtgttgttgcatatcttgggggggatctggagccagtttttggatatttttacaaaatttacgactcgatgcaccatgatgctattgtattgcaaactgtgtttttgcggtcatgtgtgcctaccaatttttggaaaaaaaggaaatttttatttaatgcaaattaccgagtttttttttcagaaaatttgaatttttgggaaaattattttttcagataatatcaatttccgtctaaacctttttctagaaaatttgaatttcccggaaaaattatttttgcagctattttgaatttttggccaaactttcatcctagaaaatttgaatttcccgccaaaatttttttatctgaaagtttgattttcccgtcaaaattatttttcagctaccgtacccaaggtacagttttaaatttgaaaaaaaaatagttttttaaggttactgtatcgccaattttttctccatttcacaatttcgaaagaacttgcagaaaattgttgacacgatctacagtaaccttaaaggcacacgcacaaaattatgcagaatgcattctgcgtggcgagacccattttatgcgattttcaagaatacttcacacagttcttaaaaattcgtttcatgtcgacacccgaaaaaaaatcaattttgtttcaaaaattattaaaaacaacgaaaaaagtttgaactttaaaacttagttgctccaccaatacctaacgagacccaacgtttggcgttggagcgcgcttgcacctcgatttcaaaaagcgcacttttcaaaattccttttccgaactctaccaaaaaaaaaaatttttcttaaaaaatgagaaaattttcgaaaaattggttgtatgcatatttccgaaaggaagttttt</w:t>
            </w:r>
            <w:r w:rsidRPr="00284CD7">
              <w:rPr>
                <w:sz w:val="20"/>
                <w:szCs w:val="20"/>
              </w:rPr>
              <w:lastRenderedPageBreak/>
              <w:t>tgccctttgctccagcttcttcttctccttcttctcacatcgtccccctccccgccgtgtgagagacaaaataagtgtgttcggatttggtggtggagacccccgtcttccgatgatgatgatgatgatgggctcttctctctctctcactccagctccagagagctccctgtttgtcggaagaagtgaaatctccggggagtcaactcttttttttggcggagcacagagccccgaaaaaaaaacgaataggggtgacccatctaatactcattccgacattacggctcggaacctctttttatttggatgatccactgcttttgagccaccgagttacagtaaggttcaagcattccgatattttcgaaaaaaaaattatagtatttccagtaacttaggatctgatggcctagttttttccagctatctcggattttttaaggaccatgttttttgcgcaaactctacatttccaatttattccggaaatagttaaaaaaatgttttgagtcgttctgagacccaataattttaattttttggcagatggtgtgtcggcgcaaggcagacggaggtagtcttgtaggcaggct</w:t>
            </w:r>
          </w:p>
        </w:tc>
        <w:tc>
          <w:tcPr>
            <w:tcW w:w="1669" w:type="dxa"/>
            <w:gridSpan w:val="2"/>
            <w:vAlign w:val="center"/>
          </w:tcPr>
          <w:p w14:paraId="6526F1A6" w14:textId="1093F13E" w:rsidR="004F225C" w:rsidRDefault="004F225C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PCR fusion</w:t>
            </w:r>
          </w:p>
        </w:tc>
        <w:tc>
          <w:tcPr>
            <w:tcW w:w="1450" w:type="dxa"/>
            <w:vAlign w:val="center"/>
          </w:tcPr>
          <w:p w14:paraId="221154DC" w14:textId="6F35EEFA" w:rsidR="004F225C" w:rsidRPr="0046255B" w:rsidRDefault="004F225C" w:rsidP="00D36107">
            <w:pPr>
              <w:jc w:val="center"/>
              <w:rPr>
                <w:rFonts w:cs="Arial"/>
                <w:i/>
                <w:color w:val="FF0000"/>
                <w:sz w:val="20"/>
                <w:szCs w:val="20"/>
              </w:rPr>
            </w:pPr>
            <w:r w:rsidRPr="0091651C">
              <w:rPr>
                <w:rFonts w:cs="Arial"/>
                <w:i/>
                <w:color w:val="000000" w:themeColor="text1"/>
                <w:sz w:val="20"/>
                <w:szCs w:val="20"/>
              </w:rPr>
              <w:t>otEx4746</w:t>
            </w:r>
          </w:p>
        </w:tc>
        <w:tc>
          <w:tcPr>
            <w:tcW w:w="1559" w:type="dxa"/>
            <w:vAlign w:val="center"/>
          </w:tcPr>
          <w:p w14:paraId="0DF13073" w14:textId="72D82756" w:rsidR="004F225C" w:rsidRPr="00AE70C8" w:rsidRDefault="004F225C" w:rsidP="00D36107">
            <w:pPr>
              <w:jc w:val="center"/>
              <w:rPr>
                <w:sz w:val="20"/>
                <w:szCs w:val="20"/>
                <w:highlight w:val="green"/>
              </w:rPr>
            </w:pPr>
            <w:proofErr w:type="spellStart"/>
            <w:r w:rsidRPr="0061245D">
              <w:rPr>
                <w:sz w:val="20"/>
                <w:szCs w:val="20"/>
              </w:rPr>
              <w:t>Kratsios</w:t>
            </w:r>
            <w:proofErr w:type="spellEnd"/>
            <w:r w:rsidRPr="0061245D">
              <w:rPr>
                <w:sz w:val="20"/>
                <w:szCs w:val="20"/>
              </w:rPr>
              <w:t xml:space="preserve"> 2011</w:t>
            </w:r>
          </w:p>
        </w:tc>
      </w:tr>
      <w:tr w:rsidR="004F225C" w14:paraId="4A7F86A0" w14:textId="77777777" w:rsidTr="001A30D0">
        <w:tc>
          <w:tcPr>
            <w:tcW w:w="1980" w:type="dxa"/>
            <w:vAlign w:val="center"/>
          </w:tcPr>
          <w:p w14:paraId="16A7D7E0" w14:textId="77777777" w:rsidR="004F225C" w:rsidRPr="00E81F26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 w:rsidRPr="00E81F26">
              <w:rPr>
                <w:rFonts w:cs="Arial"/>
                <w:i/>
                <w:sz w:val="20"/>
                <w:szCs w:val="20"/>
              </w:rPr>
              <w:t>ace-2</w:t>
            </w:r>
          </w:p>
          <w:p w14:paraId="24A877A7" w14:textId="40115E94" w:rsidR="004F225C" w:rsidRPr="00E81F26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 w:rsidRPr="00E81F26">
              <w:rPr>
                <w:rFonts w:cs="Arial"/>
                <w:i/>
                <w:sz w:val="20"/>
                <w:szCs w:val="20"/>
              </w:rPr>
              <w:t>prom2::2</w:t>
            </w:r>
            <w:proofErr w:type="gramStart"/>
            <w:r w:rsidRPr="00E81F26">
              <w:rPr>
                <w:rFonts w:cs="Arial"/>
                <w:i/>
                <w:sz w:val="20"/>
                <w:szCs w:val="20"/>
              </w:rPr>
              <w:t>xnls::</w:t>
            </w:r>
            <w:proofErr w:type="gramEnd"/>
            <w:r w:rsidRPr="00E81F26">
              <w:rPr>
                <w:rFonts w:cs="Arial"/>
                <w:i/>
                <w:sz w:val="20"/>
                <w:szCs w:val="20"/>
              </w:rPr>
              <w:t>DsRed2</w:t>
            </w:r>
          </w:p>
        </w:tc>
        <w:tc>
          <w:tcPr>
            <w:tcW w:w="1276" w:type="dxa"/>
            <w:vAlign w:val="center"/>
          </w:tcPr>
          <w:p w14:paraId="6E02F84A" w14:textId="2846143C" w:rsidR="004F225C" w:rsidRPr="00E81F26" w:rsidRDefault="004F225C" w:rsidP="00D36107">
            <w:pPr>
              <w:jc w:val="center"/>
              <w:rPr>
                <w:sz w:val="20"/>
                <w:szCs w:val="20"/>
              </w:rPr>
            </w:pPr>
            <w:proofErr w:type="spellStart"/>
            <w:r w:rsidRPr="00E81F26">
              <w:rPr>
                <w:sz w:val="20"/>
                <w:szCs w:val="20"/>
              </w:rPr>
              <w:t>na</w:t>
            </w:r>
            <w:proofErr w:type="spellEnd"/>
          </w:p>
        </w:tc>
        <w:tc>
          <w:tcPr>
            <w:tcW w:w="6378" w:type="dxa"/>
            <w:vAlign w:val="center"/>
          </w:tcPr>
          <w:p w14:paraId="02FC18B0" w14:textId="06EF4196" w:rsidR="004F225C" w:rsidRPr="007762D1" w:rsidRDefault="004F225C" w:rsidP="00D36107">
            <w:pPr>
              <w:jc w:val="center"/>
              <w:rPr>
                <w:sz w:val="20"/>
                <w:szCs w:val="20"/>
              </w:rPr>
            </w:pPr>
            <w:r w:rsidRPr="00284CD7">
              <w:rPr>
                <w:sz w:val="20"/>
                <w:szCs w:val="20"/>
              </w:rPr>
              <w:t>atgcattctgcgtggcgagacccattttatgcgattttcaagaatacttcacacagttcttaaaaattcgtttcatgtcgacacccgaaaaaaaatcaattttgtttcaaaaattattaaaaacaacgaaaaaagtttgaactttaaaacttagttgctccaccaatacctaacgagacccaacgtttggcgttggagcgcgcttgcacctcgatttcaaaaagcgcacttttcaaaattccttttccgaactctaccaaaaaaaaaaatttttcttaaaaaatgagaaaattttcgaaaaattggttgtatgcatatttccgaaaggaagttttttgccctttgctccagcttcttcttctccttcttctcacatcgtccccctccccgccgtgtgagagacaaaataagtgtgttcggatttggtggtggagacccccgtcttccgatgatgatgatgatgatgggctcttctctctctctcactccagctccagagagctccctgtttgtcggaagaagtgaaatctccggggagtcaactcttttttttggcggagcacagagccccgaaaaaaaaacgaataggggtgacccatctaatactcattccgacattacggctcggaacctctttttatttggatgatccactgcttttgagccaccgagttacagtaaggttcaagcattccgatattttcgaaaaaaaaattatagtatttccagtaacttaggatctgatggcctagttttttccagctatctcggattttttaaggaccatgttttttgcgcaaactctacatttccaatttattccggaaatagttaaaaaaatgttttgagtcgttctgagacccaataattttaattttttggcagatggtgtgtcggcgcaaggcagacggaggtagtcttgtaggcaggct</w:t>
            </w:r>
          </w:p>
        </w:tc>
        <w:tc>
          <w:tcPr>
            <w:tcW w:w="1669" w:type="dxa"/>
            <w:gridSpan w:val="2"/>
            <w:vAlign w:val="center"/>
          </w:tcPr>
          <w:p w14:paraId="1C4BB756" w14:textId="6A08E8CE" w:rsidR="004F225C" w:rsidRDefault="004F225C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PCR fusion</w:t>
            </w:r>
          </w:p>
        </w:tc>
        <w:tc>
          <w:tcPr>
            <w:tcW w:w="1450" w:type="dxa"/>
            <w:vAlign w:val="center"/>
          </w:tcPr>
          <w:p w14:paraId="1FC515D8" w14:textId="031DD101" w:rsidR="004F225C" w:rsidRPr="0046255B" w:rsidRDefault="004F225C" w:rsidP="00D36107">
            <w:pPr>
              <w:jc w:val="center"/>
              <w:rPr>
                <w:rFonts w:cs="Arial"/>
                <w:i/>
                <w:color w:val="FF0000"/>
                <w:sz w:val="20"/>
                <w:szCs w:val="20"/>
              </w:rPr>
            </w:pPr>
            <w:r w:rsidRPr="0091651C">
              <w:rPr>
                <w:rFonts w:cs="Arial"/>
                <w:i/>
                <w:color w:val="000000" w:themeColor="text1"/>
                <w:sz w:val="20"/>
                <w:szCs w:val="20"/>
              </w:rPr>
              <w:t>otEx4741</w:t>
            </w:r>
          </w:p>
        </w:tc>
        <w:tc>
          <w:tcPr>
            <w:tcW w:w="1559" w:type="dxa"/>
            <w:vAlign w:val="center"/>
          </w:tcPr>
          <w:p w14:paraId="66E3C167" w14:textId="6969FBC9" w:rsidR="004F225C" w:rsidRPr="00AE70C8" w:rsidRDefault="004F225C" w:rsidP="00D36107">
            <w:pPr>
              <w:jc w:val="center"/>
              <w:rPr>
                <w:sz w:val="20"/>
                <w:szCs w:val="20"/>
                <w:highlight w:val="green"/>
              </w:rPr>
            </w:pPr>
            <w:proofErr w:type="spellStart"/>
            <w:r w:rsidRPr="0061245D">
              <w:rPr>
                <w:sz w:val="20"/>
                <w:szCs w:val="20"/>
              </w:rPr>
              <w:t>Kratsios</w:t>
            </w:r>
            <w:proofErr w:type="spellEnd"/>
            <w:r w:rsidRPr="0061245D">
              <w:rPr>
                <w:sz w:val="20"/>
                <w:szCs w:val="20"/>
              </w:rPr>
              <w:t xml:space="preserve"> 2011</w:t>
            </w:r>
          </w:p>
        </w:tc>
      </w:tr>
      <w:tr w:rsidR="004F225C" w14:paraId="102DB77A" w14:textId="77777777" w:rsidTr="001A30D0">
        <w:tc>
          <w:tcPr>
            <w:tcW w:w="1980" w:type="dxa"/>
            <w:vAlign w:val="center"/>
          </w:tcPr>
          <w:p w14:paraId="75662210" w14:textId="77777777" w:rsidR="004F225C" w:rsidRPr="00E81F26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 w:rsidRPr="00E81F26">
              <w:rPr>
                <w:rFonts w:cs="Arial"/>
                <w:i/>
                <w:sz w:val="20"/>
                <w:szCs w:val="20"/>
              </w:rPr>
              <w:t>ace-2</w:t>
            </w:r>
          </w:p>
          <w:p w14:paraId="246B7D58" w14:textId="6A35B8E5" w:rsidR="004F225C" w:rsidRPr="00E81F26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 w:rsidRPr="00E81F26">
              <w:rPr>
                <w:rFonts w:cs="Arial"/>
                <w:i/>
                <w:sz w:val="20"/>
                <w:szCs w:val="20"/>
              </w:rPr>
              <w:t>prom3::2</w:t>
            </w:r>
            <w:proofErr w:type="gramStart"/>
            <w:r w:rsidRPr="00E81F26">
              <w:rPr>
                <w:rFonts w:cs="Arial"/>
                <w:i/>
                <w:sz w:val="20"/>
                <w:szCs w:val="20"/>
              </w:rPr>
              <w:t>xnls::</w:t>
            </w:r>
            <w:proofErr w:type="spellStart"/>
            <w:proofErr w:type="gramEnd"/>
            <w:r w:rsidRPr="00E81F26">
              <w:rPr>
                <w:rFonts w:cs="Arial"/>
                <w:i/>
                <w:sz w:val="20"/>
                <w:szCs w:val="20"/>
              </w:rPr>
              <w:t>yfp</w:t>
            </w:r>
            <w:proofErr w:type="spellEnd"/>
          </w:p>
        </w:tc>
        <w:tc>
          <w:tcPr>
            <w:tcW w:w="1276" w:type="dxa"/>
            <w:vAlign w:val="center"/>
          </w:tcPr>
          <w:p w14:paraId="4AB46060" w14:textId="1DCB6608" w:rsidR="004F225C" w:rsidRPr="005A1D2E" w:rsidRDefault="004F225C" w:rsidP="00D36107">
            <w:pPr>
              <w:jc w:val="center"/>
              <w:rPr>
                <w:color w:val="FF0000"/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P2NY_Pace-2_180bp</w:t>
            </w:r>
          </w:p>
        </w:tc>
        <w:tc>
          <w:tcPr>
            <w:tcW w:w="6378" w:type="dxa"/>
            <w:vAlign w:val="center"/>
          </w:tcPr>
          <w:p w14:paraId="04E220B0" w14:textId="6BBB1253" w:rsidR="004F225C" w:rsidRPr="007762D1" w:rsidRDefault="004F225C" w:rsidP="00D36107">
            <w:pPr>
              <w:jc w:val="center"/>
              <w:rPr>
                <w:sz w:val="20"/>
                <w:szCs w:val="20"/>
              </w:rPr>
            </w:pPr>
            <w:r w:rsidRPr="00543A43">
              <w:rPr>
                <w:sz w:val="20"/>
                <w:szCs w:val="20"/>
              </w:rPr>
              <w:t>ctccctatgaatatttgaacgacgcgcgcccaaaaaagaaacaaaaggaaagaagaaaatgaggaagaagaataagaaaacgctcttgccgttctctggggaacggctctcaatggctgcggggcgacaaattgagcaatccgaaggagagcttctttcacttttttgctagtgtttcta</w:t>
            </w:r>
          </w:p>
        </w:tc>
        <w:tc>
          <w:tcPr>
            <w:tcW w:w="1669" w:type="dxa"/>
            <w:gridSpan w:val="2"/>
            <w:vAlign w:val="center"/>
          </w:tcPr>
          <w:p w14:paraId="720CC34C" w14:textId="4F9F9934" w:rsidR="004F225C" w:rsidRDefault="004F225C" w:rsidP="00D36107">
            <w:pPr>
              <w:jc w:val="center"/>
              <w:rPr>
                <w:sz w:val="20"/>
                <w:szCs w:val="20"/>
              </w:rPr>
            </w:pPr>
            <w:r w:rsidRPr="00037DD2">
              <w:rPr>
                <w:color w:val="000000" w:themeColor="text1"/>
                <w:sz w:val="20"/>
                <w:szCs w:val="20"/>
              </w:rPr>
              <w:t>pPD95-67</w:t>
            </w:r>
          </w:p>
        </w:tc>
        <w:tc>
          <w:tcPr>
            <w:tcW w:w="1450" w:type="dxa"/>
            <w:vAlign w:val="center"/>
          </w:tcPr>
          <w:p w14:paraId="6EAD1FC3" w14:textId="29E7C14C" w:rsidR="004F225C" w:rsidRPr="0046255B" w:rsidRDefault="004F225C" w:rsidP="00D36107">
            <w:pPr>
              <w:jc w:val="center"/>
              <w:rPr>
                <w:rFonts w:cs="Arial"/>
                <w:i/>
                <w:color w:val="FF0000"/>
                <w:sz w:val="20"/>
                <w:szCs w:val="20"/>
              </w:rPr>
            </w:pPr>
            <w:r w:rsidRPr="0091651C">
              <w:rPr>
                <w:rFonts w:cs="Arial"/>
                <w:i/>
                <w:color w:val="000000" w:themeColor="text1"/>
                <w:sz w:val="20"/>
                <w:szCs w:val="20"/>
              </w:rPr>
              <w:t>otEx5288</w:t>
            </w:r>
          </w:p>
        </w:tc>
        <w:tc>
          <w:tcPr>
            <w:tcW w:w="1559" w:type="dxa"/>
            <w:vAlign w:val="center"/>
          </w:tcPr>
          <w:p w14:paraId="02A85E13" w14:textId="21ED3D71" w:rsidR="004F225C" w:rsidRPr="00AE70C8" w:rsidRDefault="004F225C" w:rsidP="00D36107">
            <w:pPr>
              <w:jc w:val="center"/>
              <w:rPr>
                <w:sz w:val="20"/>
                <w:szCs w:val="20"/>
                <w:highlight w:val="green"/>
              </w:rPr>
            </w:pPr>
            <w:r w:rsidRPr="0061245D">
              <w:rPr>
                <w:sz w:val="20"/>
                <w:szCs w:val="20"/>
              </w:rPr>
              <w:t>This paper</w:t>
            </w:r>
          </w:p>
        </w:tc>
      </w:tr>
      <w:tr w:rsidR="004F225C" w14:paraId="6F3C34C8" w14:textId="77777777" w:rsidTr="00B84A89">
        <w:trPr>
          <w:trHeight w:val="194"/>
        </w:trPr>
        <w:tc>
          <w:tcPr>
            <w:tcW w:w="14312" w:type="dxa"/>
            <w:gridSpan w:val="7"/>
            <w:shd w:val="clear" w:color="auto" w:fill="D9D9D9" w:themeFill="background1" w:themeFillShade="D9"/>
            <w:vAlign w:val="center"/>
          </w:tcPr>
          <w:p w14:paraId="5BAF4D7A" w14:textId="77777777" w:rsidR="004F225C" w:rsidRPr="00AE70C8" w:rsidRDefault="004F225C" w:rsidP="00D36107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</w:tr>
      <w:tr w:rsidR="004F225C" w14:paraId="7CB84838" w14:textId="77777777" w:rsidTr="001A30D0">
        <w:trPr>
          <w:trHeight w:val="3911"/>
        </w:trPr>
        <w:tc>
          <w:tcPr>
            <w:tcW w:w="1980" w:type="dxa"/>
            <w:vAlign w:val="center"/>
          </w:tcPr>
          <w:p w14:paraId="7853A70A" w14:textId="77777777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lastRenderedPageBreak/>
              <w:t>unc-25prom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1::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gfp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 xml:space="preserve"> </w:t>
            </w:r>
          </w:p>
          <w:p w14:paraId="5398399A" w14:textId="120A6AA7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770DCC9" w14:textId="0CE44CED" w:rsidR="004F225C" w:rsidRPr="005A1D2E" w:rsidRDefault="004F225C" w:rsidP="00D36107">
            <w:pPr>
              <w:jc w:val="center"/>
              <w:rPr>
                <w:rFonts w:cs="Arial"/>
                <w:sz w:val="20"/>
                <w:szCs w:val="20"/>
              </w:rPr>
            </w:pPr>
            <w:r w:rsidRPr="005A1D2E">
              <w:rPr>
                <w:rFonts w:cs="Arial"/>
                <w:sz w:val="20"/>
                <w:szCs w:val="20"/>
              </w:rPr>
              <w:t>pMG80</w:t>
            </w:r>
          </w:p>
          <w:p w14:paraId="6C9FF0E8" w14:textId="35A8A46A" w:rsidR="004F225C" w:rsidRPr="002F6C3F" w:rsidRDefault="004F225C" w:rsidP="00D361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11E699B9" w14:textId="5171BD80" w:rsidR="004F225C" w:rsidRPr="00B204AA" w:rsidRDefault="004F225C" w:rsidP="00D36107">
            <w:pPr>
              <w:jc w:val="center"/>
              <w:rPr>
                <w:sz w:val="20"/>
                <w:szCs w:val="20"/>
              </w:rPr>
            </w:pPr>
            <w:r w:rsidRPr="00900577">
              <w:rPr>
                <w:sz w:val="20"/>
                <w:szCs w:val="20"/>
              </w:rPr>
              <w:t>caaatttgcacttattaagcactaaaaaccaataatttcttccctttaaaatctaaaaaaaatcttccaataacccccccactgataacaacaacaaggcatttttcactcgacgaccggtggcggagcgcacgtcttcttattcttcttcttcttcttcttttcctaccttttctatcccactttttccccggaattttgagatttgacatgatttttcagagaatttcgagttttgagaaaaaaaaaatcaaaaaagcgattttttggtcaaaagccgaaatttaaagctagtttttttggaaatatcgattttttttttgagaatttttcgattttccaaaaaaaaaatcgaaagttgtttcccgaaaagccgaaattttttttgagatatcgaaaaatcggagaatttttcgatgtttcccagaaatactaaaattttgaattttccggaaaaaaaatcgttaaaaaattagtttcttttaaagaccgaaatttaaagttttttttttggaaatatcgattttttccgagatatctaaaattgaaagaaattttcgattttctgagaaaaatacgaaaaaatcgaaaaaaaaacccaaatttcggttttttcgtaaaaaaagtcgtaaaaatgtaatttttttcctgaaaaatcggaattttttacaaaatatcggaaaatactcaaaaaaaagctgaaaatttcgattttccggagaaaaaatctttttaaaaaaatattttttttttcagaaaataagaaaagccgaaatttataactatttctccggaaattcgaaatttttaacgaaatatcggaataatttttagatttttcaagtttgactttgcgagaaaaaaatcggaaaaacctcgattcgacgccgaaaaatgctccttttcgaaaagatttttgaaatttcagaaaatcgacatgcaagcgcgctccacggcgaaatgacaacgatgatccaccgccctcaaaaagttgggtctcgttaggtatttggcggtaaaactggtaaaactccagttttgcctccaacgagacccaattttttggggcggtggtggagcgcgcttgcacaagctgaaagcatttttctgcgactcgataatattttgaaaacctgtgtcaattctcgaaattctttttttaaaaaataatcccgagcttctctcagtcctcctctatgaggatgttccttttttttggtttttcaattttttttaaaattccaaatttctgttgtgcaattcacttccccccaagaaatcccaaaaatccccagttttccccaaaaatgttccgttttcatgtgatttttcccccatttttaaaacatttttttgacttttttttaaaatgattattattattgttttctatttcatggccggtaaattattttttttctttctttttttttgctcttttttttcaagaattttcgaattgtttgaagggctgctcatctaatcttttgtcattttgttctgatgccatcatttctgagaggacctttgaagactcgtcacgaaacgggaggggggctcaagtgagcattattattattattattgtcgcaaaaagtttaccccgggctccccctggctcccctctttgagcaagggtttaagggctcattttgatgacgaattgctcattgggattatagtcacgcccctcttttggagcaactacacaactgagccacagtaatccttgggggcggggtcagtaggaccccctccggaatagggaaaagctcagttcaccgccaaaa</w:t>
            </w:r>
          </w:p>
        </w:tc>
        <w:tc>
          <w:tcPr>
            <w:tcW w:w="1527" w:type="dxa"/>
            <w:vAlign w:val="center"/>
          </w:tcPr>
          <w:p w14:paraId="56A3FA57" w14:textId="44B78547" w:rsidR="004F225C" w:rsidRDefault="004F225C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04AFED02" w14:textId="4EBD3F51" w:rsidR="004F225C" w:rsidRPr="0061245D" w:rsidRDefault="004F225C" w:rsidP="005222A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otEx7507</w:t>
            </w:r>
            <w:r w:rsidRPr="0061245D">
              <w:rPr>
                <w:rFonts w:cs="Arial"/>
                <w:i/>
                <w:sz w:val="20"/>
                <w:szCs w:val="20"/>
              </w:rPr>
              <w:t>,</w:t>
            </w:r>
          </w:p>
          <w:p w14:paraId="419C9DE8" w14:textId="4D32D82C" w:rsidR="004F225C" w:rsidRPr="0061245D" w:rsidRDefault="004F225C" w:rsidP="005222A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otEx7508</w:t>
            </w:r>
            <w:r w:rsidRPr="0061245D">
              <w:rPr>
                <w:rFonts w:cs="Arial"/>
                <w:i/>
                <w:sz w:val="20"/>
                <w:szCs w:val="20"/>
              </w:rPr>
              <w:t>,</w:t>
            </w:r>
          </w:p>
          <w:p w14:paraId="6BC7B4EB" w14:textId="5E0C5C4A" w:rsidR="004F225C" w:rsidRPr="0046255B" w:rsidRDefault="004F225C" w:rsidP="005222A7">
            <w:pPr>
              <w:jc w:val="center"/>
              <w:rPr>
                <w:rFonts w:cs="Arial"/>
                <w:i/>
                <w:color w:val="FF0000"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otEx7509</w:t>
            </w:r>
          </w:p>
        </w:tc>
        <w:tc>
          <w:tcPr>
            <w:tcW w:w="1559" w:type="dxa"/>
            <w:vAlign w:val="center"/>
          </w:tcPr>
          <w:p w14:paraId="677488FD" w14:textId="21F31DEC" w:rsidR="004F225C" w:rsidRPr="005222A7" w:rsidRDefault="004F225C" w:rsidP="00D36107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4F225C" w14:paraId="0E4065D7" w14:textId="77777777" w:rsidTr="001A30D0">
        <w:trPr>
          <w:trHeight w:val="194"/>
        </w:trPr>
        <w:tc>
          <w:tcPr>
            <w:tcW w:w="1980" w:type="dxa"/>
            <w:vAlign w:val="center"/>
          </w:tcPr>
          <w:p w14:paraId="32B9AA4E" w14:textId="6AE35E7D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unc-25prom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2::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gfp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0550ACC" w14:textId="39C9AA58" w:rsidR="004F225C" w:rsidRPr="005A1D2E" w:rsidRDefault="004F225C" w:rsidP="00D36107">
            <w:pPr>
              <w:jc w:val="center"/>
              <w:rPr>
                <w:sz w:val="20"/>
                <w:szCs w:val="20"/>
              </w:rPr>
            </w:pPr>
            <w:r w:rsidRPr="0061245D">
              <w:rPr>
                <w:rFonts w:cs="Arial"/>
                <w:sz w:val="20"/>
                <w:szCs w:val="20"/>
              </w:rPr>
              <w:t>pMG186</w:t>
            </w:r>
          </w:p>
        </w:tc>
        <w:tc>
          <w:tcPr>
            <w:tcW w:w="6378" w:type="dxa"/>
            <w:vAlign w:val="center"/>
          </w:tcPr>
          <w:p w14:paraId="17C75086" w14:textId="3806D3C7" w:rsidR="004F225C" w:rsidRPr="00B204AA" w:rsidRDefault="004F225C" w:rsidP="00D36107">
            <w:pPr>
              <w:jc w:val="center"/>
              <w:rPr>
                <w:sz w:val="20"/>
                <w:szCs w:val="20"/>
              </w:rPr>
            </w:pPr>
            <w:r w:rsidRPr="00900577">
              <w:rPr>
                <w:sz w:val="20"/>
                <w:szCs w:val="20"/>
              </w:rPr>
              <w:t>ctcctctatgaggatgttccttttttttggtttttcaattttttttaaaattccaaatttctgttgtgcaattcacttccccccaagaaatcccaaaaatccccagttttccccaaaaatgttccgttttcatgtgatttttcccccatttttaaaacatttttttgacttttttttaaaatgattattattattgttttctatttcatggccggtaaattattttttttctttctttttttttgctcttttttttcaagaattttcgaattgtttgaagggctgctcatctaatcttttgtcattttgttctgatgccatcatttctgagaggacctttgaagactcgtcacgaaacgggaggggggctcaagtgagcattattattattattattgtcgcaaaaagtttaccccgggctccccctggctcccctctttgagcaagggtttaagggctcattttgatgacgaattgctcattgggattatagtcacgcccctcttttggagcaactacacaactgagccacagtaatccttgggggcggggtcagtaggaccccctccggaatagggaaaagctcagttcaccgccaaaa</w:t>
            </w:r>
          </w:p>
        </w:tc>
        <w:tc>
          <w:tcPr>
            <w:tcW w:w="1527" w:type="dxa"/>
            <w:vAlign w:val="center"/>
          </w:tcPr>
          <w:p w14:paraId="5468E485" w14:textId="606B759D" w:rsidR="004F225C" w:rsidRDefault="004F225C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3044ACF7" w14:textId="7DB4FED3" w:rsidR="004F225C" w:rsidRPr="003E567E" w:rsidRDefault="004F225C" w:rsidP="005222A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otEx7510</w:t>
            </w:r>
            <w:r w:rsidRPr="003E567E">
              <w:rPr>
                <w:rFonts w:cs="Arial"/>
                <w:i/>
                <w:sz w:val="20"/>
                <w:szCs w:val="20"/>
              </w:rPr>
              <w:t>,</w:t>
            </w:r>
          </w:p>
          <w:p w14:paraId="4D688511" w14:textId="23A0DE1D" w:rsidR="004F225C" w:rsidRPr="003E567E" w:rsidRDefault="004F225C" w:rsidP="005222A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otEx7511</w:t>
            </w:r>
            <w:r w:rsidRPr="003E567E">
              <w:rPr>
                <w:rFonts w:cs="Arial"/>
                <w:i/>
                <w:sz w:val="20"/>
                <w:szCs w:val="20"/>
              </w:rPr>
              <w:t>,</w:t>
            </w:r>
          </w:p>
          <w:p w14:paraId="571392DD" w14:textId="6D75C2F1" w:rsidR="004F225C" w:rsidRPr="003E567E" w:rsidRDefault="004F225C" w:rsidP="005222A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otEx7512</w:t>
            </w:r>
          </w:p>
        </w:tc>
        <w:tc>
          <w:tcPr>
            <w:tcW w:w="1559" w:type="dxa"/>
            <w:vAlign w:val="center"/>
          </w:tcPr>
          <w:p w14:paraId="24F60C3E" w14:textId="06CF99C4" w:rsidR="004F225C" w:rsidRPr="005222A7" w:rsidRDefault="004F225C" w:rsidP="00D36107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4F225C" w14:paraId="5A3017B4" w14:textId="77777777" w:rsidTr="001A30D0">
        <w:trPr>
          <w:trHeight w:val="194"/>
        </w:trPr>
        <w:tc>
          <w:tcPr>
            <w:tcW w:w="1980" w:type="dxa"/>
            <w:vAlign w:val="center"/>
          </w:tcPr>
          <w:p w14:paraId="4A3D22DC" w14:textId="13F47C47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unc-25prom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3::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gfp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83A4BE9" w14:textId="00AB83B7" w:rsidR="004F225C" w:rsidRPr="005A1D2E" w:rsidRDefault="004F225C" w:rsidP="00D36107">
            <w:pPr>
              <w:jc w:val="center"/>
              <w:rPr>
                <w:sz w:val="20"/>
                <w:szCs w:val="20"/>
              </w:rPr>
            </w:pPr>
            <w:r w:rsidRPr="0061245D">
              <w:rPr>
                <w:rFonts w:cs="Arial"/>
                <w:sz w:val="20"/>
                <w:szCs w:val="20"/>
              </w:rPr>
              <w:t>pMG230</w:t>
            </w:r>
          </w:p>
        </w:tc>
        <w:tc>
          <w:tcPr>
            <w:tcW w:w="6378" w:type="dxa"/>
            <w:vAlign w:val="center"/>
          </w:tcPr>
          <w:p w14:paraId="266F2026" w14:textId="598BEE1A" w:rsidR="004F225C" w:rsidRPr="00B204AA" w:rsidRDefault="004F225C" w:rsidP="00D36107">
            <w:pPr>
              <w:jc w:val="center"/>
              <w:rPr>
                <w:sz w:val="20"/>
                <w:szCs w:val="20"/>
              </w:rPr>
            </w:pPr>
            <w:r w:rsidRPr="00900577">
              <w:rPr>
                <w:sz w:val="20"/>
                <w:szCs w:val="20"/>
              </w:rPr>
              <w:t>gttttctatttcatggccggtaaattattttttttctttctttttttttgctcttttttttcaagaattttcgaattgtttgaagggctgctcatctaatcttttgtcattttgttctgatgccatcatttctgagaggacctttgaagactcgtcacgaaacgggaggggggctcaagtgagcattattattattattattgtcgcaaaaagtttaccccgggc</w:t>
            </w:r>
          </w:p>
        </w:tc>
        <w:tc>
          <w:tcPr>
            <w:tcW w:w="1527" w:type="dxa"/>
            <w:vAlign w:val="center"/>
          </w:tcPr>
          <w:p w14:paraId="10311D8F" w14:textId="158BE5EC" w:rsidR="004F225C" w:rsidRDefault="004F225C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51C3B82D" w14:textId="59C49188" w:rsidR="004F225C" w:rsidRPr="003E567E" w:rsidRDefault="004F225C" w:rsidP="00D3610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otEx7513</w:t>
            </w:r>
            <w:r w:rsidRPr="003E567E">
              <w:rPr>
                <w:rFonts w:cs="Arial"/>
                <w:i/>
                <w:sz w:val="20"/>
                <w:szCs w:val="20"/>
              </w:rPr>
              <w:t>,</w:t>
            </w:r>
          </w:p>
          <w:p w14:paraId="55F1D454" w14:textId="65100384" w:rsidR="004F225C" w:rsidRPr="003E567E" w:rsidRDefault="004F225C" w:rsidP="00D3610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otEx7514</w:t>
            </w:r>
            <w:r w:rsidRPr="003E567E">
              <w:rPr>
                <w:rFonts w:cs="Arial"/>
                <w:i/>
                <w:sz w:val="20"/>
                <w:szCs w:val="20"/>
              </w:rPr>
              <w:t xml:space="preserve">, </w:t>
            </w:r>
          </w:p>
          <w:p w14:paraId="4747C2ED" w14:textId="3263DB7C" w:rsidR="004F225C" w:rsidRPr="003E567E" w:rsidRDefault="004F225C" w:rsidP="00D3610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otEx7515</w:t>
            </w:r>
          </w:p>
        </w:tc>
        <w:tc>
          <w:tcPr>
            <w:tcW w:w="1559" w:type="dxa"/>
            <w:vAlign w:val="center"/>
          </w:tcPr>
          <w:p w14:paraId="270DDEFB" w14:textId="7EC91C50" w:rsidR="004F225C" w:rsidRPr="005222A7" w:rsidRDefault="004F225C" w:rsidP="00D36107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4F225C" w14:paraId="30C62C26" w14:textId="77777777" w:rsidTr="001A30D0">
        <w:trPr>
          <w:trHeight w:val="194"/>
        </w:trPr>
        <w:tc>
          <w:tcPr>
            <w:tcW w:w="1980" w:type="dxa"/>
            <w:vAlign w:val="center"/>
          </w:tcPr>
          <w:p w14:paraId="4819F11F" w14:textId="77777777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unc-25</w:t>
            </w:r>
          </w:p>
          <w:p w14:paraId="09EB4F3F" w14:textId="2EF6AB64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prom3del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1::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gfp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C8F1A56" w14:textId="2436D95E" w:rsidR="004F225C" w:rsidRPr="005A1D2E" w:rsidRDefault="004F225C" w:rsidP="00D36107">
            <w:pPr>
              <w:jc w:val="center"/>
              <w:rPr>
                <w:sz w:val="20"/>
                <w:szCs w:val="20"/>
              </w:rPr>
            </w:pPr>
            <w:r w:rsidRPr="0061245D">
              <w:rPr>
                <w:rFonts w:cs="Arial"/>
                <w:sz w:val="20"/>
                <w:szCs w:val="20"/>
              </w:rPr>
              <w:t>pMG247</w:t>
            </w:r>
          </w:p>
        </w:tc>
        <w:tc>
          <w:tcPr>
            <w:tcW w:w="6378" w:type="dxa"/>
            <w:vAlign w:val="center"/>
          </w:tcPr>
          <w:p w14:paraId="234BEB5F" w14:textId="1F7F2A86" w:rsidR="004F225C" w:rsidRPr="00B204AA" w:rsidRDefault="004F225C" w:rsidP="00D36107">
            <w:pPr>
              <w:jc w:val="center"/>
              <w:rPr>
                <w:sz w:val="20"/>
                <w:szCs w:val="20"/>
              </w:rPr>
            </w:pPr>
            <w:r w:rsidRPr="00900577">
              <w:rPr>
                <w:sz w:val="20"/>
                <w:szCs w:val="20"/>
              </w:rPr>
              <w:t>gttttctatttcatggccggtaaattattttttttctttctttttttttgctcttttttttcaagaattttcgaattgtttgaagggctgctcatc</w:t>
            </w:r>
            <w:r w:rsidRPr="00900577">
              <w:rPr>
                <w:color w:val="FF0000"/>
                <w:sz w:val="20"/>
                <w:szCs w:val="20"/>
              </w:rPr>
              <w:t>taatc</w:t>
            </w:r>
            <w:r w:rsidRPr="00900577">
              <w:rPr>
                <w:sz w:val="20"/>
                <w:szCs w:val="20"/>
              </w:rPr>
              <w:t>ttttgtcattttgttctgatgccatcatttctgagaggacctttgaaga</w:t>
            </w:r>
            <w:r w:rsidRPr="00900577">
              <w:rPr>
                <w:sz w:val="20"/>
                <w:szCs w:val="20"/>
              </w:rPr>
              <w:lastRenderedPageBreak/>
              <w:t>ctcgtcacgaaacgggaggggggctcaagtgagcattattattattattattgtcgcaaaaagtttaccccgggc</w:t>
            </w:r>
          </w:p>
        </w:tc>
        <w:tc>
          <w:tcPr>
            <w:tcW w:w="1527" w:type="dxa"/>
            <w:vAlign w:val="center"/>
          </w:tcPr>
          <w:p w14:paraId="329159EE" w14:textId="33005910" w:rsidR="004F225C" w:rsidRDefault="004F225C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0D33BEB4" w14:textId="7ACB862B" w:rsidR="004F225C" w:rsidRPr="0046255B" w:rsidRDefault="004F225C" w:rsidP="00D36107">
            <w:pPr>
              <w:jc w:val="center"/>
              <w:rPr>
                <w:rFonts w:cs="Arial"/>
                <w:i/>
                <w:color w:val="FF0000"/>
                <w:sz w:val="20"/>
                <w:szCs w:val="20"/>
              </w:rPr>
            </w:pPr>
            <w:r w:rsidRPr="00853FC8">
              <w:rPr>
                <w:rFonts w:cs="Arial"/>
                <w:i/>
                <w:color w:val="000000" w:themeColor="text1"/>
                <w:sz w:val="20"/>
                <w:szCs w:val="20"/>
              </w:rPr>
              <w:t>otEx6850, otEx6851,</w:t>
            </w:r>
            <w:r>
              <w:rPr>
                <w:rFonts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53FC8">
              <w:rPr>
                <w:rFonts w:cs="Arial"/>
                <w:i/>
                <w:color w:val="000000" w:themeColor="text1"/>
                <w:sz w:val="20"/>
                <w:szCs w:val="20"/>
              </w:rPr>
              <w:lastRenderedPageBreak/>
              <w:t>otEx6852</w:t>
            </w:r>
          </w:p>
        </w:tc>
        <w:tc>
          <w:tcPr>
            <w:tcW w:w="1559" w:type="dxa"/>
            <w:vAlign w:val="center"/>
          </w:tcPr>
          <w:p w14:paraId="1527BE8F" w14:textId="0450284B" w:rsidR="004F225C" w:rsidRPr="005222A7" w:rsidRDefault="004F225C" w:rsidP="00D36107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lastRenderedPageBreak/>
              <w:t>This paper</w:t>
            </w:r>
          </w:p>
        </w:tc>
      </w:tr>
      <w:tr w:rsidR="004F225C" w14:paraId="10E59019" w14:textId="77777777" w:rsidTr="001A30D0">
        <w:trPr>
          <w:trHeight w:val="194"/>
        </w:trPr>
        <w:tc>
          <w:tcPr>
            <w:tcW w:w="1980" w:type="dxa"/>
            <w:vAlign w:val="center"/>
          </w:tcPr>
          <w:p w14:paraId="10F1BBA0" w14:textId="0F45BF82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unc-25prom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4::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gfp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3E466D1" w14:textId="7109E4F9" w:rsidR="004F225C" w:rsidRPr="005A1D2E" w:rsidRDefault="004F225C" w:rsidP="00D36107">
            <w:pPr>
              <w:jc w:val="center"/>
              <w:rPr>
                <w:sz w:val="20"/>
                <w:szCs w:val="20"/>
              </w:rPr>
            </w:pPr>
            <w:r w:rsidRPr="0061245D">
              <w:rPr>
                <w:rFonts w:cs="Arial"/>
                <w:sz w:val="20"/>
                <w:szCs w:val="20"/>
              </w:rPr>
              <w:t>pMG231</w:t>
            </w:r>
          </w:p>
        </w:tc>
        <w:tc>
          <w:tcPr>
            <w:tcW w:w="6378" w:type="dxa"/>
            <w:vAlign w:val="center"/>
          </w:tcPr>
          <w:p w14:paraId="24B79A81" w14:textId="6347C1E8" w:rsidR="004F225C" w:rsidRPr="00B204AA" w:rsidRDefault="004F225C" w:rsidP="00D36107">
            <w:pPr>
              <w:jc w:val="center"/>
              <w:rPr>
                <w:sz w:val="20"/>
                <w:szCs w:val="20"/>
              </w:rPr>
            </w:pPr>
            <w:r w:rsidRPr="00900577">
              <w:rPr>
                <w:sz w:val="20"/>
                <w:szCs w:val="20"/>
              </w:rPr>
              <w:t>cgcaaaaagtttaccccgggctccccctggctcccctctttgagcaagggtttaagggctcattttgatgacgaattgctcattgggattatagtcacgcccctcttttggagcaactacacaactgagccacagtaatccttgggggcggggtcagtaggaccccctccggaatagggaaaagctcagttcaccgccaaaa</w:t>
            </w:r>
          </w:p>
        </w:tc>
        <w:tc>
          <w:tcPr>
            <w:tcW w:w="1527" w:type="dxa"/>
            <w:vAlign w:val="center"/>
          </w:tcPr>
          <w:p w14:paraId="32AF153D" w14:textId="2F659BD9" w:rsidR="004F225C" w:rsidRDefault="004F225C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01CE9EDA" w14:textId="647E3C96" w:rsidR="004F225C" w:rsidRPr="0046255B" w:rsidRDefault="004F225C" w:rsidP="00D36107">
            <w:pPr>
              <w:jc w:val="center"/>
              <w:rPr>
                <w:rFonts w:cs="Arial"/>
                <w:i/>
                <w:color w:val="FF0000"/>
                <w:sz w:val="20"/>
                <w:szCs w:val="20"/>
              </w:rPr>
            </w:pPr>
            <w:r w:rsidRPr="00853FC8">
              <w:rPr>
                <w:rFonts w:cs="Arial"/>
                <w:i/>
                <w:color w:val="000000" w:themeColor="text1"/>
                <w:sz w:val="20"/>
                <w:szCs w:val="20"/>
              </w:rPr>
              <w:t>otEx6265, otEx6266, otEx6267</w:t>
            </w:r>
          </w:p>
        </w:tc>
        <w:tc>
          <w:tcPr>
            <w:tcW w:w="1559" w:type="dxa"/>
            <w:vAlign w:val="center"/>
          </w:tcPr>
          <w:p w14:paraId="6EB0D4EE" w14:textId="12268936" w:rsidR="004F225C" w:rsidRPr="005222A7" w:rsidRDefault="004F225C" w:rsidP="00D36107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4F225C" w14:paraId="5161335C" w14:textId="77777777" w:rsidTr="001A30D0">
        <w:trPr>
          <w:trHeight w:val="194"/>
        </w:trPr>
        <w:tc>
          <w:tcPr>
            <w:tcW w:w="1980" w:type="dxa"/>
            <w:vAlign w:val="center"/>
          </w:tcPr>
          <w:p w14:paraId="294F2A8E" w14:textId="77777777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unc-25</w:t>
            </w:r>
          </w:p>
          <w:p w14:paraId="500D341B" w14:textId="607FFE64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_3intron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1::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gfp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B743CD6" w14:textId="306CA17A" w:rsidR="004F225C" w:rsidRPr="005A1D2E" w:rsidRDefault="004F225C" w:rsidP="00D36107">
            <w:pPr>
              <w:jc w:val="center"/>
              <w:rPr>
                <w:sz w:val="20"/>
                <w:szCs w:val="20"/>
              </w:rPr>
            </w:pPr>
            <w:r w:rsidRPr="0061245D">
              <w:rPr>
                <w:rFonts w:cs="Arial"/>
                <w:sz w:val="20"/>
                <w:szCs w:val="20"/>
              </w:rPr>
              <w:t>pMG225</w:t>
            </w:r>
          </w:p>
        </w:tc>
        <w:tc>
          <w:tcPr>
            <w:tcW w:w="6378" w:type="dxa"/>
            <w:vAlign w:val="center"/>
          </w:tcPr>
          <w:p w14:paraId="2594CE25" w14:textId="3C4919EC" w:rsidR="004F225C" w:rsidRPr="00B204AA" w:rsidRDefault="004F225C" w:rsidP="00D36107">
            <w:pPr>
              <w:jc w:val="center"/>
              <w:rPr>
                <w:sz w:val="20"/>
                <w:szCs w:val="20"/>
              </w:rPr>
            </w:pPr>
            <w:r w:rsidRPr="00900577">
              <w:rPr>
                <w:sz w:val="20"/>
                <w:szCs w:val="20"/>
              </w:rPr>
              <w:t>gcatgcctgcaggtcgactctagaggatccctgtcaattgctagtcgttcagaaaattcaaatattctcaaaaaaatttcattttcaaagtaataataattccatcgttttttcatatccttgtcccaccaaaaaacatttttttttcatttccaaatcctatttccgcactcatttttctcatttcgccctcggggcacaatataaaccattaacatgctcttttcctcttttctaccagacatctcgaaaacacttgaaaatggggggctccagtgctcttttcatttgcacacacatacaatttccccaaaaaaaggacattacag</w:t>
            </w:r>
          </w:p>
        </w:tc>
        <w:tc>
          <w:tcPr>
            <w:tcW w:w="1527" w:type="dxa"/>
            <w:vAlign w:val="center"/>
          </w:tcPr>
          <w:p w14:paraId="58B52F37" w14:textId="68188FEC" w:rsidR="004F225C" w:rsidRDefault="004F225C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6CC87CCB" w14:textId="5ACF242F" w:rsidR="004F225C" w:rsidRPr="003E567E" w:rsidRDefault="004F225C" w:rsidP="00D3610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otEx7516</w:t>
            </w:r>
            <w:r w:rsidRPr="003E567E">
              <w:rPr>
                <w:rFonts w:cs="Arial"/>
                <w:i/>
                <w:sz w:val="20"/>
                <w:szCs w:val="20"/>
              </w:rPr>
              <w:t xml:space="preserve">, </w:t>
            </w:r>
          </w:p>
          <w:p w14:paraId="5B924540" w14:textId="7C2572EB" w:rsidR="004F225C" w:rsidRPr="003E567E" w:rsidRDefault="004F225C" w:rsidP="00D3610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otEx7517</w:t>
            </w:r>
            <w:r w:rsidRPr="003E567E">
              <w:rPr>
                <w:rFonts w:cs="Arial"/>
                <w:i/>
                <w:sz w:val="20"/>
                <w:szCs w:val="20"/>
              </w:rPr>
              <w:t xml:space="preserve">, </w:t>
            </w:r>
          </w:p>
          <w:p w14:paraId="39E13FA6" w14:textId="43B6900A" w:rsidR="004F225C" w:rsidRPr="003E567E" w:rsidRDefault="004F225C" w:rsidP="00D3610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otEx7518</w:t>
            </w:r>
          </w:p>
        </w:tc>
        <w:tc>
          <w:tcPr>
            <w:tcW w:w="1559" w:type="dxa"/>
            <w:vAlign w:val="center"/>
          </w:tcPr>
          <w:p w14:paraId="1153A803" w14:textId="6B6A866D" w:rsidR="004F225C" w:rsidRPr="005222A7" w:rsidRDefault="004F225C" w:rsidP="00D36107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4F225C" w14:paraId="444E555B" w14:textId="77777777" w:rsidTr="001A30D0">
        <w:trPr>
          <w:trHeight w:val="194"/>
        </w:trPr>
        <w:tc>
          <w:tcPr>
            <w:tcW w:w="1980" w:type="dxa"/>
            <w:vAlign w:val="center"/>
          </w:tcPr>
          <w:p w14:paraId="6E7B123E" w14:textId="77777777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unc-25</w:t>
            </w:r>
          </w:p>
          <w:p w14:paraId="16AB6E4B" w14:textId="532538A3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_3intron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2::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gfp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B975642" w14:textId="4152535D" w:rsidR="004F225C" w:rsidRPr="005A1D2E" w:rsidRDefault="004F225C" w:rsidP="00D36107">
            <w:pPr>
              <w:jc w:val="center"/>
              <w:rPr>
                <w:sz w:val="20"/>
                <w:szCs w:val="20"/>
              </w:rPr>
            </w:pPr>
            <w:r w:rsidRPr="0061245D">
              <w:rPr>
                <w:rFonts w:cs="Arial"/>
                <w:sz w:val="20"/>
                <w:szCs w:val="20"/>
              </w:rPr>
              <w:t>pMG228</w:t>
            </w:r>
          </w:p>
        </w:tc>
        <w:tc>
          <w:tcPr>
            <w:tcW w:w="6378" w:type="dxa"/>
            <w:vAlign w:val="center"/>
          </w:tcPr>
          <w:p w14:paraId="49B2F961" w14:textId="154ED03C" w:rsidR="004F225C" w:rsidRPr="00B204AA" w:rsidRDefault="004F225C" w:rsidP="00D36107">
            <w:pPr>
              <w:jc w:val="center"/>
              <w:rPr>
                <w:sz w:val="20"/>
                <w:szCs w:val="20"/>
              </w:rPr>
            </w:pPr>
            <w:r w:rsidRPr="00CA2C3B">
              <w:rPr>
                <w:sz w:val="20"/>
                <w:szCs w:val="20"/>
              </w:rPr>
              <w:t>gcatgcctgcaggtcgactctagaggatccctcatttcgccctcggggcacaatataaaccattaacatgctcttttcctcttttctaccagacatctcgaaaacacttgaaaatggggggctccagtgctcttttcatttgcacacacatacaatttccccaaaaaaaggacattacag</w:t>
            </w:r>
          </w:p>
        </w:tc>
        <w:tc>
          <w:tcPr>
            <w:tcW w:w="1527" w:type="dxa"/>
            <w:vAlign w:val="center"/>
          </w:tcPr>
          <w:p w14:paraId="7215D8AD" w14:textId="11564480" w:rsidR="004F225C" w:rsidRDefault="004F225C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24B25EEF" w14:textId="52951E34" w:rsidR="004F225C" w:rsidRPr="003E567E" w:rsidRDefault="004F225C" w:rsidP="00D3610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otEx7519</w:t>
            </w:r>
            <w:r w:rsidRPr="003E567E">
              <w:rPr>
                <w:rFonts w:cs="Arial"/>
                <w:i/>
                <w:sz w:val="20"/>
                <w:szCs w:val="20"/>
              </w:rPr>
              <w:t xml:space="preserve">, </w:t>
            </w:r>
          </w:p>
          <w:p w14:paraId="55038CA1" w14:textId="7448DC9B" w:rsidR="004F225C" w:rsidRPr="003E567E" w:rsidRDefault="004F225C" w:rsidP="00D3610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otEx7520</w:t>
            </w:r>
            <w:r w:rsidRPr="003E567E">
              <w:rPr>
                <w:rFonts w:cs="Arial"/>
                <w:i/>
                <w:sz w:val="20"/>
                <w:szCs w:val="20"/>
              </w:rPr>
              <w:t xml:space="preserve">, </w:t>
            </w:r>
          </w:p>
          <w:p w14:paraId="4B2647E7" w14:textId="79546118" w:rsidR="004F225C" w:rsidRPr="003E567E" w:rsidRDefault="004F225C" w:rsidP="00D3610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otEx7521</w:t>
            </w:r>
          </w:p>
        </w:tc>
        <w:tc>
          <w:tcPr>
            <w:tcW w:w="1559" w:type="dxa"/>
            <w:vAlign w:val="center"/>
          </w:tcPr>
          <w:p w14:paraId="16A147DB" w14:textId="70B3EB12" w:rsidR="004F225C" w:rsidRPr="005222A7" w:rsidRDefault="004F225C" w:rsidP="00D36107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4F225C" w14:paraId="5FEDC588" w14:textId="77777777" w:rsidTr="00B84A89">
        <w:trPr>
          <w:trHeight w:val="194"/>
        </w:trPr>
        <w:tc>
          <w:tcPr>
            <w:tcW w:w="14312" w:type="dxa"/>
            <w:gridSpan w:val="7"/>
            <w:shd w:val="clear" w:color="auto" w:fill="D9D9D9" w:themeFill="background1" w:themeFillShade="D9"/>
            <w:vAlign w:val="center"/>
          </w:tcPr>
          <w:p w14:paraId="6BDB8798" w14:textId="77777777" w:rsidR="004F225C" w:rsidRPr="005222A7" w:rsidRDefault="004F225C" w:rsidP="00D36107">
            <w:pPr>
              <w:jc w:val="center"/>
              <w:rPr>
                <w:sz w:val="20"/>
                <w:szCs w:val="20"/>
              </w:rPr>
            </w:pPr>
          </w:p>
        </w:tc>
      </w:tr>
      <w:tr w:rsidR="004F225C" w14:paraId="4771CD2D" w14:textId="77777777" w:rsidTr="001A30D0">
        <w:trPr>
          <w:trHeight w:val="194"/>
        </w:trPr>
        <w:tc>
          <w:tcPr>
            <w:tcW w:w="1980" w:type="dxa"/>
            <w:vAlign w:val="center"/>
          </w:tcPr>
          <w:p w14:paraId="11F3834C" w14:textId="77777777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unc-47prom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1::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gfp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 xml:space="preserve"> </w:t>
            </w:r>
          </w:p>
          <w:p w14:paraId="5BEE7417" w14:textId="2A561D5F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CF698B1" w14:textId="3619FFC2" w:rsidR="004F225C" w:rsidRPr="0061245D" w:rsidRDefault="004F225C" w:rsidP="00D36107">
            <w:pPr>
              <w:jc w:val="center"/>
              <w:rPr>
                <w:rFonts w:cs="Arial"/>
                <w:sz w:val="20"/>
                <w:szCs w:val="20"/>
              </w:rPr>
            </w:pPr>
            <w:r w:rsidRPr="0061245D">
              <w:rPr>
                <w:rFonts w:cs="Arial"/>
                <w:sz w:val="20"/>
                <w:szCs w:val="20"/>
              </w:rPr>
              <w:t>pMG71</w:t>
            </w:r>
          </w:p>
          <w:p w14:paraId="49054C38" w14:textId="77777777" w:rsidR="004F225C" w:rsidRPr="005A1D2E" w:rsidRDefault="004F225C" w:rsidP="00D361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65E87AAF" w14:textId="75B45414" w:rsidR="004F225C" w:rsidRPr="00B204AA" w:rsidRDefault="004F225C" w:rsidP="00D36107">
            <w:pPr>
              <w:jc w:val="center"/>
              <w:rPr>
                <w:sz w:val="20"/>
                <w:szCs w:val="20"/>
              </w:rPr>
            </w:pPr>
            <w:r w:rsidRPr="00D465E9">
              <w:rPr>
                <w:sz w:val="20"/>
                <w:szCs w:val="20"/>
              </w:rPr>
              <w:t>gccaataaactcactatagtcgctggttcccccctattcacatttattctaccaatccatcagtggaaccagaaaaaagaagagcctttcggtttggagagtagggtctaataatcccccgtgctcttcaaatcattgtgccaacacacagacacactttatgtgtgctcacacacacacgctatttgaagagcgaagacgacgacgacgcattcagagctcttttccacgaaatttgctccatctttccacaatctgtctttcctgtgagacgacagcgtcacatttatttcattacag</w:t>
            </w:r>
          </w:p>
        </w:tc>
        <w:tc>
          <w:tcPr>
            <w:tcW w:w="1527" w:type="dxa"/>
            <w:vAlign w:val="center"/>
          </w:tcPr>
          <w:p w14:paraId="22B76DBB" w14:textId="358EAE54" w:rsidR="004F225C" w:rsidRDefault="004F225C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76D55F16" w14:textId="3B3AE708" w:rsidR="004F225C" w:rsidRPr="003E567E" w:rsidRDefault="004F225C" w:rsidP="005222A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otEx7522</w:t>
            </w:r>
            <w:r w:rsidRPr="003E567E">
              <w:rPr>
                <w:rFonts w:cs="Arial"/>
                <w:i/>
                <w:sz w:val="20"/>
                <w:szCs w:val="20"/>
              </w:rPr>
              <w:t>,</w:t>
            </w:r>
          </w:p>
          <w:p w14:paraId="0D748B0F" w14:textId="5DBDE65C" w:rsidR="004F225C" w:rsidRPr="003E567E" w:rsidRDefault="004F225C" w:rsidP="005222A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otEx7523</w:t>
            </w:r>
            <w:r w:rsidRPr="003E567E">
              <w:rPr>
                <w:rFonts w:cs="Arial"/>
                <w:i/>
                <w:sz w:val="20"/>
                <w:szCs w:val="20"/>
              </w:rPr>
              <w:t>,</w:t>
            </w:r>
          </w:p>
          <w:p w14:paraId="71F976D2" w14:textId="593B4A10" w:rsidR="004F225C" w:rsidRPr="003E567E" w:rsidRDefault="004F225C" w:rsidP="005222A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otEx7524</w:t>
            </w:r>
          </w:p>
        </w:tc>
        <w:tc>
          <w:tcPr>
            <w:tcW w:w="1559" w:type="dxa"/>
            <w:vAlign w:val="center"/>
          </w:tcPr>
          <w:p w14:paraId="64D559A7" w14:textId="77777777" w:rsidR="004F225C" w:rsidRPr="005222A7" w:rsidRDefault="004F225C" w:rsidP="00D36107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  <w:p w14:paraId="0A5058F8" w14:textId="22753448" w:rsidR="004F225C" w:rsidRPr="005222A7" w:rsidRDefault="004F225C" w:rsidP="00D36107">
            <w:pPr>
              <w:jc w:val="center"/>
              <w:rPr>
                <w:sz w:val="20"/>
                <w:szCs w:val="20"/>
              </w:rPr>
            </w:pPr>
          </w:p>
        </w:tc>
      </w:tr>
      <w:tr w:rsidR="004F225C" w:rsidRPr="00BC3A08" w14:paraId="6F90FB53" w14:textId="77777777" w:rsidTr="001A30D0">
        <w:trPr>
          <w:trHeight w:val="194"/>
        </w:trPr>
        <w:tc>
          <w:tcPr>
            <w:tcW w:w="1980" w:type="dxa"/>
            <w:vAlign w:val="center"/>
          </w:tcPr>
          <w:p w14:paraId="437CDA50" w14:textId="77777777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unc-47</w:t>
            </w:r>
          </w:p>
          <w:p w14:paraId="03EFCDDA" w14:textId="4372271E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1::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mCHOPTI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DBF522B" w14:textId="5C1CB8BD" w:rsidR="004F225C" w:rsidRPr="005A1D2E" w:rsidRDefault="004F225C" w:rsidP="00D36107">
            <w:pPr>
              <w:jc w:val="center"/>
              <w:rPr>
                <w:sz w:val="20"/>
                <w:szCs w:val="20"/>
              </w:rPr>
            </w:pPr>
            <w:r w:rsidRPr="0061245D">
              <w:rPr>
                <w:rFonts w:cs="Arial"/>
                <w:sz w:val="20"/>
                <w:szCs w:val="20"/>
              </w:rPr>
              <w:t>pMG92</w:t>
            </w:r>
          </w:p>
        </w:tc>
        <w:tc>
          <w:tcPr>
            <w:tcW w:w="6378" w:type="dxa"/>
            <w:vAlign w:val="center"/>
          </w:tcPr>
          <w:p w14:paraId="21B8D068" w14:textId="353B10B7" w:rsidR="004F225C" w:rsidRPr="00D465E9" w:rsidRDefault="004F225C" w:rsidP="00D36107">
            <w:pPr>
              <w:jc w:val="center"/>
              <w:rPr>
                <w:sz w:val="20"/>
                <w:szCs w:val="20"/>
              </w:rPr>
            </w:pPr>
            <w:r w:rsidRPr="00D465E9">
              <w:rPr>
                <w:sz w:val="20"/>
                <w:szCs w:val="20"/>
              </w:rPr>
              <w:t>gccaataaactcactatagtcgctggttcccccctattcacatttattctaccaatccatcagtggaaccagaaaaaagaagagcctttcggtttggagagtagggtctaataatcccccgtgctcttcaaatcattgtgccaacacacagacacactttatgtgtgctcacacacacacgctatttgaagagcgaagacgacgacgacgcattcagagctcttttccacgaaatttgctccatctttccacaatctgtctttcctgtgagacgacagcgtcacatttatttcattacag</w:t>
            </w:r>
          </w:p>
        </w:tc>
        <w:tc>
          <w:tcPr>
            <w:tcW w:w="1527" w:type="dxa"/>
            <w:vAlign w:val="center"/>
          </w:tcPr>
          <w:p w14:paraId="4A1FDFB3" w14:textId="2946C45A" w:rsidR="004F225C" w:rsidRDefault="004F225C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pOH590</w:t>
            </w:r>
          </w:p>
        </w:tc>
        <w:tc>
          <w:tcPr>
            <w:tcW w:w="1592" w:type="dxa"/>
            <w:gridSpan w:val="2"/>
            <w:vAlign w:val="center"/>
          </w:tcPr>
          <w:p w14:paraId="485E73F4" w14:textId="77777777" w:rsidR="004F225C" w:rsidRPr="00E9397A" w:rsidRDefault="004F225C" w:rsidP="00D36107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BF7E87">
              <w:rPr>
                <w:rFonts w:cs="Arial"/>
                <w:i/>
                <w:color w:val="000000" w:themeColor="text1"/>
                <w:sz w:val="20"/>
                <w:szCs w:val="20"/>
              </w:rPr>
              <w:t>otIs348</w:t>
            </w:r>
            <w:r w:rsidRPr="00E9397A">
              <w:rPr>
                <w:rFonts w:cs="Arial"/>
                <w:i/>
                <w:color w:val="000000" w:themeColor="text1"/>
                <w:sz w:val="20"/>
                <w:szCs w:val="20"/>
              </w:rPr>
              <w:t xml:space="preserve">, </w:t>
            </w:r>
          </w:p>
          <w:p w14:paraId="43D5BF87" w14:textId="2AF537D5" w:rsidR="004F225C" w:rsidRDefault="004F225C" w:rsidP="00D36107">
            <w:pPr>
              <w:jc w:val="center"/>
              <w:rPr>
                <w:rFonts w:cs="Arial"/>
                <w:i/>
                <w:color w:val="FF0000"/>
                <w:sz w:val="20"/>
                <w:szCs w:val="20"/>
              </w:rPr>
            </w:pPr>
            <w:r w:rsidRPr="00BA1F31">
              <w:rPr>
                <w:rFonts w:cs="Arial"/>
                <w:i/>
                <w:color w:val="000000" w:themeColor="text1"/>
                <w:sz w:val="20"/>
                <w:szCs w:val="20"/>
              </w:rPr>
              <w:t>otIs374</w:t>
            </w:r>
          </w:p>
        </w:tc>
        <w:tc>
          <w:tcPr>
            <w:tcW w:w="1559" w:type="dxa"/>
            <w:vAlign w:val="center"/>
          </w:tcPr>
          <w:p w14:paraId="7A216E4A" w14:textId="0B0A09B6" w:rsidR="004F225C" w:rsidRPr="005222A7" w:rsidRDefault="004F225C" w:rsidP="00D36107">
            <w:pPr>
              <w:jc w:val="center"/>
              <w:rPr>
                <w:sz w:val="20"/>
                <w:szCs w:val="20"/>
                <w:lang w:val="fr-FR"/>
              </w:rPr>
            </w:pPr>
            <w:r w:rsidRPr="005222A7">
              <w:rPr>
                <w:i/>
                <w:sz w:val="20"/>
                <w:szCs w:val="20"/>
                <w:lang w:val="fr-FR"/>
              </w:rPr>
              <w:t>otIs348</w:t>
            </w:r>
            <w:r w:rsidRPr="005222A7">
              <w:rPr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5222A7">
              <w:rPr>
                <w:sz w:val="20"/>
                <w:szCs w:val="20"/>
                <w:lang w:val="fr-FR"/>
              </w:rPr>
              <w:t>Kratsios</w:t>
            </w:r>
            <w:proofErr w:type="spellEnd"/>
            <w:r w:rsidRPr="005222A7">
              <w:rPr>
                <w:sz w:val="20"/>
                <w:szCs w:val="20"/>
                <w:lang w:val="fr-FR"/>
              </w:rPr>
              <w:t xml:space="preserve"> P et al, Nat Neuro, 2012</w:t>
            </w:r>
          </w:p>
        </w:tc>
      </w:tr>
      <w:tr w:rsidR="004F225C" w14:paraId="167066A4" w14:textId="77777777" w:rsidTr="001A30D0">
        <w:trPr>
          <w:trHeight w:val="194"/>
        </w:trPr>
        <w:tc>
          <w:tcPr>
            <w:tcW w:w="1980" w:type="dxa"/>
            <w:vAlign w:val="center"/>
          </w:tcPr>
          <w:p w14:paraId="08D02C4D" w14:textId="6B281D0B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unc-47prom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2::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gfp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2B45334" w14:textId="0551E2F7" w:rsidR="004F225C" w:rsidRPr="005A1D2E" w:rsidRDefault="004F225C" w:rsidP="00D36107">
            <w:pPr>
              <w:jc w:val="center"/>
              <w:rPr>
                <w:sz w:val="20"/>
                <w:szCs w:val="20"/>
              </w:rPr>
            </w:pPr>
            <w:r w:rsidRPr="0061245D">
              <w:rPr>
                <w:rFonts w:cs="Arial"/>
                <w:sz w:val="20"/>
                <w:szCs w:val="20"/>
              </w:rPr>
              <w:t>pMG77</w:t>
            </w:r>
          </w:p>
        </w:tc>
        <w:tc>
          <w:tcPr>
            <w:tcW w:w="6378" w:type="dxa"/>
            <w:vAlign w:val="center"/>
          </w:tcPr>
          <w:p w14:paraId="35404091" w14:textId="32F0C0DD" w:rsidR="004F225C" w:rsidRPr="00B204AA" w:rsidRDefault="004F225C" w:rsidP="00D36107">
            <w:pPr>
              <w:jc w:val="center"/>
              <w:rPr>
                <w:sz w:val="20"/>
                <w:szCs w:val="20"/>
              </w:rPr>
            </w:pPr>
            <w:r w:rsidRPr="00D465E9">
              <w:rPr>
                <w:sz w:val="20"/>
                <w:szCs w:val="20"/>
              </w:rPr>
              <w:t>gtagggtctaataatcccccgtgctcttcaaatcattgtgccaacacacagacacactttatgtgtgctcacacacacacgctatttgaagagcgaagacgacgacgacgcattcagagctcttttccacgaaatttgctccatctttccacaatctgtctttcctgtgagacgacagcgtcacatttatttcattacag</w:t>
            </w:r>
          </w:p>
        </w:tc>
        <w:tc>
          <w:tcPr>
            <w:tcW w:w="1527" w:type="dxa"/>
            <w:vAlign w:val="center"/>
          </w:tcPr>
          <w:p w14:paraId="7CF9D629" w14:textId="3DC29F76" w:rsidR="004F225C" w:rsidRDefault="004F225C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59AC66FB" w14:textId="2EAA0A04" w:rsidR="004F225C" w:rsidRPr="003E567E" w:rsidRDefault="004F225C" w:rsidP="00D36107">
            <w:pPr>
              <w:jc w:val="center"/>
              <w:rPr>
                <w:rFonts w:cs="Arial"/>
                <w:i/>
                <w:sz w:val="20"/>
                <w:szCs w:val="20"/>
                <w:lang w:val="fr-FR"/>
              </w:rPr>
            </w:pPr>
            <w:r>
              <w:rPr>
                <w:rFonts w:cs="Arial"/>
                <w:i/>
                <w:sz w:val="20"/>
                <w:szCs w:val="20"/>
              </w:rPr>
              <w:t>otEx752</w:t>
            </w:r>
            <w:r>
              <w:rPr>
                <w:rFonts w:cs="Arial"/>
                <w:i/>
                <w:sz w:val="20"/>
                <w:szCs w:val="20"/>
                <w:lang w:val="fr-FR"/>
              </w:rPr>
              <w:t>5</w:t>
            </w:r>
            <w:r w:rsidRPr="003E567E">
              <w:rPr>
                <w:rFonts w:cs="Arial"/>
                <w:i/>
                <w:sz w:val="20"/>
                <w:szCs w:val="20"/>
                <w:lang w:val="fr-FR"/>
              </w:rPr>
              <w:t xml:space="preserve">, </w:t>
            </w:r>
            <w:r>
              <w:rPr>
                <w:rFonts w:cs="Arial"/>
                <w:i/>
                <w:sz w:val="20"/>
                <w:szCs w:val="20"/>
              </w:rPr>
              <w:t>otEx752</w:t>
            </w:r>
            <w:r>
              <w:rPr>
                <w:rFonts w:cs="Arial"/>
                <w:i/>
                <w:sz w:val="20"/>
                <w:szCs w:val="20"/>
                <w:lang w:val="fr-FR"/>
              </w:rPr>
              <w:t>6</w:t>
            </w:r>
            <w:r w:rsidRPr="003E567E">
              <w:rPr>
                <w:rFonts w:cs="Arial"/>
                <w:i/>
                <w:sz w:val="20"/>
                <w:szCs w:val="20"/>
                <w:lang w:val="fr-FR"/>
              </w:rPr>
              <w:t xml:space="preserve">, </w:t>
            </w:r>
            <w:r>
              <w:rPr>
                <w:rFonts w:cs="Arial"/>
                <w:i/>
                <w:sz w:val="20"/>
                <w:szCs w:val="20"/>
              </w:rPr>
              <w:t>otEx752</w:t>
            </w:r>
            <w:r>
              <w:rPr>
                <w:rFonts w:cs="Arial"/>
                <w:i/>
                <w:sz w:val="20"/>
                <w:szCs w:val="20"/>
                <w:lang w:val="fr-FR"/>
              </w:rPr>
              <w:t>7</w:t>
            </w:r>
          </w:p>
          <w:p w14:paraId="1799DAC8" w14:textId="45F79FB2" w:rsidR="004F225C" w:rsidRPr="003E567E" w:rsidRDefault="004F225C" w:rsidP="00D36107">
            <w:pPr>
              <w:jc w:val="center"/>
              <w:rPr>
                <w:rFonts w:cs="Arial"/>
                <w:i/>
                <w:sz w:val="20"/>
                <w:szCs w:val="20"/>
                <w:lang w:val="fr-FR"/>
              </w:rPr>
            </w:pPr>
            <w:r w:rsidRPr="005222A7">
              <w:rPr>
                <w:rFonts w:cs="Arial"/>
                <w:bCs/>
                <w:i/>
                <w:sz w:val="20"/>
                <w:szCs w:val="20"/>
                <w:lang w:val="fr-FR"/>
              </w:rPr>
              <w:t>otIs515</w:t>
            </w:r>
            <w:r w:rsidRPr="00BC3A08">
              <w:rPr>
                <w:rFonts w:cs="Arial"/>
                <w:bCs/>
                <w:i/>
                <w:sz w:val="20"/>
                <w:szCs w:val="20"/>
                <w:lang w:val="fr-FR"/>
              </w:rPr>
              <w:t>,</w:t>
            </w:r>
            <w:r w:rsidRPr="003E567E">
              <w:rPr>
                <w:rFonts w:cs="Arial"/>
                <w:i/>
                <w:sz w:val="20"/>
                <w:szCs w:val="20"/>
                <w:lang w:val="fr-FR"/>
              </w:rPr>
              <w:t xml:space="preserve"> otIs516, otIs522, otIs523</w:t>
            </w:r>
          </w:p>
        </w:tc>
        <w:tc>
          <w:tcPr>
            <w:tcW w:w="1559" w:type="dxa"/>
            <w:vAlign w:val="center"/>
          </w:tcPr>
          <w:p w14:paraId="046AF61D" w14:textId="414E0BE6" w:rsidR="004F225C" w:rsidRPr="005222A7" w:rsidRDefault="004F225C" w:rsidP="00D36107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4F225C" w14:paraId="241BA382" w14:textId="77777777" w:rsidTr="001A30D0">
        <w:trPr>
          <w:trHeight w:val="194"/>
        </w:trPr>
        <w:tc>
          <w:tcPr>
            <w:tcW w:w="1980" w:type="dxa"/>
            <w:vAlign w:val="center"/>
          </w:tcPr>
          <w:p w14:paraId="07D90B97" w14:textId="409829C8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unc-47prom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3::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gfp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14:paraId="2B8148CA" w14:textId="6D603F07" w:rsidR="004F225C" w:rsidRPr="005A1D2E" w:rsidRDefault="004F225C" w:rsidP="00D36107">
            <w:pPr>
              <w:jc w:val="center"/>
              <w:rPr>
                <w:sz w:val="20"/>
                <w:szCs w:val="20"/>
              </w:rPr>
            </w:pPr>
            <w:r w:rsidRPr="0061245D">
              <w:rPr>
                <w:rFonts w:cs="Arial"/>
                <w:sz w:val="20"/>
                <w:szCs w:val="20"/>
              </w:rPr>
              <w:t>pMG221</w:t>
            </w:r>
          </w:p>
        </w:tc>
        <w:tc>
          <w:tcPr>
            <w:tcW w:w="6378" w:type="dxa"/>
            <w:vAlign w:val="center"/>
          </w:tcPr>
          <w:p w14:paraId="2C9E671D" w14:textId="466A82B1" w:rsidR="004F225C" w:rsidRPr="00B204AA" w:rsidRDefault="004F225C" w:rsidP="00D36107">
            <w:pPr>
              <w:jc w:val="center"/>
              <w:rPr>
                <w:sz w:val="20"/>
                <w:szCs w:val="20"/>
              </w:rPr>
            </w:pPr>
            <w:r w:rsidRPr="00D465E9">
              <w:rPr>
                <w:sz w:val="20"/>
                <w:szCs w:val="20"/>
              </w:rPr>
              <w:t>gccaataaactcactatagtcgctggttcccccctattcacatttattctaccaatccatcagtggaaccagaaaaaagaagagcctttcggtttggagagtagggtctaataatcccccgtgctcttcaaatcattgtgccaacacacagacacactttatgtgtgctc</w:t>
            </w:r>
            <w:r w:rsidRPr="007F5CA8">
              <w:rPr>
                <w:sz w:val="20"/>
                <w:szCs w:val="20"/>
              </w:rPr>
              <w:t>acacacacacgctatttgaagagcgaagac</w:t>
            </w:r>
          </w:p>
        </w:tc>
        <w:tc>
          <w:tcPr>
            <w:tcW w:w="1527" w:type="dxa"/>
            <w:vAlign w:val="center"/>
          </w:tcPr>
          <w:p w14:paraId="53E69368" w14:textId="6E6C4EA0" w:rsidR="004F225C" w:rsidRDefault="004F225C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4FB1EEBF" w14:textId="4E9A05E9" w:rsidR="004F225C" w:rsidRPr="003E567E" w:rsidRDefault="004F225C" w:rsidP="00D3610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otEx7528</w:t>
            </w:r>
            <w:r w:rsidRPr="003E567E">
              <w:rPr>
                <w:rFonts w:cs="Arial"/>
                <w:i/>
                <w:sz w:val="20"/>
                <w:szCs w:val="20"/>
              </w:rPr>
              <w:t xml:space="preserve">, </w:t>
            </w:r>
            <w:r>
              <w:rPr>
                <w:rFonts w:cs="Arial"/>
                <w:i/>
                <w:sz w:val="20"/>
                <w:szCs w:val="20"/>
              </w:rPr>
              <w:t>otEx7529</w:t>
            </w:r>
            <w:r w:rsidRPr="003E567E">
              <w:rPr>
                <w:rFonts w:cs="Arial"/>
                <w:i/>
                <w:sz w:val="20"/>
                <w:szCs w:val="20"/>
              </w:rPr>
              <w:t xml:space="preserve">, </w:t>
            </w:r>
            <w:r w:rsidRPr="00BC3A08">
              <w:rPr>
                <w:rFonts w:cs="Arial"/>
                <w:i/>
                <w:sz w:val="20"/>
                <w:szCs w:val="20"/>
              </w:rPr>
              <w:t>otEx75</w:t>
            </w:r>
            <w:r w:rsidRPr="005222A7">
              <w:rPr>
                <w:rFonts w:cs="Arial"/>
                <w:i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14:paraId="7820F9CA" w14:textId="6A2B41DB" w:rsidR="004F225C" w:rsidRPr="005222A7" w:rsidRDefault="004F225C" w:rsidP="00D36107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4F225C" w:rsidRPr="00853FC8" w14:paraId="29E42F04" w14:textId="77777777" w:rsidTr="00B84A89">
        <w:trPr>
          <w:trHeight w:val="263"/>
        </w:trPr>
        <w:tc>
          <w:tcPr>
            <w:tcW w:w="14312" w:type="dxa"/>
            <w:gridSpan w:val="7"/>
            <w:shd w:val="clear" w:color="auto" w:fill="D9D9D9" w:themeFill="background1" w:themeFillShade="D9"/>
            <w:vAlign w:val="center"/>
          </w:tcPr>
          <w:p w14:paraId="0C120205" w14:textId="77777777" w:rsidR="004F225C" w:rsidRPr="005222A7" w:rsidRDefault="004F225C" w:rsidP="00D36107">
            <w:pPr>
              <w:jc w:val="center"/>
              <w:rPr>
                <w:sz w:val="20"/>
                <w:szCs w:val="20"/>
              </w:rPr>
            </w:pPr>
          </w:p>
        </w:tc>
      </w:tr>
      <w:tr w:rsidR="004F225C" w:rsidRPr="00BC3A08" w14:paraId="46A30A77" w14:textId="77777777" w:rsidTr="001A30D0">
        <w:trPr>
          <w:trHeight w:val="263"/>
        </w:trPr>
        <w:tc>
          <w:tcPr>
            <w:tcW w:w="1980" w:type="dxa"/>
            <w:vAlign w:val="center"/>
          </w:tcPr>
          <w:p w14:paraId="657F344D" w14:textId="2AEC7A83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unc-46prom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1::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gfp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ECD37E1" w14:textId="41AC4C66" w:rsidR="004F225C" w:rsidRPr="005A1D2E" w:rsidRDefault="004F225C" w:rsidP="00D36107">
            <w:pPr>
              <w:jc w:val="center"/>
              <w:rPr>
                <w:sz w:val="20"/>
                <w:szCs w:val="20"/>
              </w:rPr>
            </w:pPr>
            <w:r w:rsidRPr="0061245D">
              <w:rPr>
                <w:rFonts w:cs="Arial"/>
                <w:sz w:val="20"/>
                <w:szCs w:val="20"/>
              </w:rPr>
              <w:t>pMG117</w:t>
            </w:r>
          </w:p>
        </w:tc>
        <w:tc>
          <w:tcPr>
            <w:tcW w:w="6378" w:type="dxa"/>
            <w:vAlign w:val="center"/>
          </w:tcPr>
          <w:p w14:paraId="5C06597E" w14:textId="20320E58" w:rsidR="004F225C" w:rsidRPr="00B204AA" w:rsidRDefault="004F225C" w:rsidP="00D36107">
            <w:pPr>
              <w:jc w:val="center"/>
              <w:rPr>
                <w:sz w:val="20"/>
                <w:szCs w:val="20"/>
              </w:rPr>
            </w:pPr>
            <w:r w:rsidRPr="00D465E9">
              <w:rPr>
                <w:sz w:val="20"/>
                <w:szCs w:val="20"/>
              </w:rPr>
              <w:t>gttgtacatgcggcaaatgacaaaaacgatgaaaaatagaaagaaagaaagatgggtcgtagaatggaatacatcaaaagagcttaaaagtgtgtgctcattttgggggtcctggtcctccaatccgtgctccacacggaattatttgttcttcttcttcttcttcgtcgcttttcttcatcttcaaaagtgtctcctcaacatccttcgtttcttcgcaaaaacaagatttta</w:t>
            </w:r>
          </w:p>
        </w:tc>
        <w:tc>
          <w:tcPr>
            <w:tcW w:w="1527" w:type="dxa"/>
            <w:vAlign w:val="center"/>
          </w:tcPr>
          <w:p w14:paraId="7AA429B6" w14:textId="4C114B62" w:rsidR="004F225C" w:rsidRDefault="004F225C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0DCA003B" w14:textId="32FD47A5" w:rsidR="004F225C" w:rsidRPr="003E567E" w:rsidRDefault="004F225C" w:rsidP="00D36107">
            <w:pPr>
              <w:jc w:val="center"/>
              <w:rPr>
                <w:rFonts w:cs="Arial"/>
                <w:i/>
                <w:sz w:val="20"/>
                <w:szCs w:val="20"/>
                <w:lang w:val="fr-FR"/>
              </w:rPr>
            </w:pPr>
            <w:r>
              <w:rPr>
                <w:rFonts w:cs="Arial"/>
                <w:i/>
                <w:sz w:val="20"/>
                <w:szCs w:val="20"/>
              </w:rPr>
              <w:t>otEx7531</w:t>
            </w:r>
            <w:r w:rsidRPr="003E567E">
              <w:rPr>
                <w:rFonts w:cs="Arial"/>
                <w:i/>
                <w:sz w:val="20"/>
                <w:szCs w:val="20"/>
                <w:lang w:val="fr-FR"/>
              </w:rPr>
              <w:t xml:space="preserve">, </w:t>
            </w:r>
            <w:r>
              <w:rPr>
                <w:rFonts w:cs="Arial"/>
                <w:i/>
                <w:sz w:val="20"/>
                <w:szCs w:val="20"/>
              </w:rPr>
              <w:t>otEx753</w:t>
            </w:r>
            <w:r>
              <w:rPr>
                <w:rFonts w:cs="Arial"/>
                <w:i/>
                <w:sz w:val="20"/>
                <w:szCs w:val="20"/>
                <w:lang w:val="fr-FR"/>
              </w:rPr>
              <w:t>2</w:t>
            </w:r>
            <w:r w:rsidRPr="003E567E">
              <w:rPr>
                <w:rFonts w:cs="Arial"/>
                <w:i/>
                <w:sz w:val="20"/>
                <w:szCs w:val="20"/>
                <w:lang w:val="fr-FR"/>
              </w:rPr>
              <w:t xml:space="preserve">, </w:t>
            </w:r>
            <w:r>
              <w:rPr>
                <w:rFonts w:cs="Arial"/>
                <w:i/>
                <w:sz w:val="20"/>
                <w:szCs w:val="20"/>
              </w:rPr>
              <w:t>otEx753</w:t>
            </w:r>
            <w:r>
              <w:rPr>
                <w:rFonts w:cs="Arial"/>
                <w:i/>
                <w:sz w:val="20"/>
                <w:szCs w:val="20"/>
                <w:lang w:val="fr-FR"/>
              </w:rPr>
              <w:t>3,</w:t>
            </w:r>
          </w:p>
          <w:p w14:paraId="06E11D63" w14:textId="4158D1F5" w:rsidR="004F225C" w:rsidRPr="003E567E" w:rsidRDefault="004F225C" w:rsidP="00D36107">
            <w:pPr>
              <w:jc w:val="center"/>
              <w:rPr>
                <w:rFonts w:cs="Arial"/>
                <w:i/>
                <w:sz w:val="20"/>
                <w:szCs w:val="20"/>
                <w:lang w:val="fr-FR"/>
              </w:rPr>
            </w:pPr>
            <w:r w:rsidRPr="003E567E">
              <w:rPr>
                <w:rFonts w:cs="Arial"/>
                <w:i/>
                <w:sz w:val="20"/>
                <w:szCs w:val="20"/>
                <w:lang w:val="fr-FR"/>
              </w:rPr>
              <w:t xml:space="preserve">otIs573, otIs574, </w:t>
            </w:r>
            <w:r w:rsidRPr="005222A7">
              <w:rPr>
                <w:rFonts w:cs="Arial"/>
                <w:bCs/>
                <w:i/>
                <w:sz w:val="20"/>
                <w:szCs w:val="20"/>
                <w:lang w:val="fr-FR"/>
              </w:rPr>
              <w:lastRenderedPageBreak/>
              <w:t>otIs575</w:t>
            </w:r>
          </w:p>
        </w:tc>
        <w:tc>
          <w:tcPr>
            <w:tcW w:w="1559" w:type="dxa"/>
            <w:vAlign w:val="center"/>
          </w:tcPr>
          <w:p w14:paraId="43250676" w14:textId="77777777" w:rsidR="004F225C" w:rsidRPr="005222A7" w:rsidRDefault="004F225C" w:rsidP="00D36107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lastRenderedPageBreak/>
              <w:t>This paper</w:t>
            </w:r>
          </w:p>
          <w:p w14:paraId="05311298" w14:textId="7E75AFCF" w:rsidR="004F225C" w:rsidRPr="005222A7" w:rsidRDefault="004F225C" w:rsidP="00D36107">
            <w:pPr>
              <w:jc w:val="center"/>
              <w:rPr>
                <w:sz w:val="20"/>
                <w:szCs w:val="20"/>
                <w:lang w:val="fr-FR"/>
              </w:rPr>
            </w:pPr>
            <w:r w:rsidRPr="005222A7">
              <w:rPr>
                <w:sz w:val="20"/>
                <w:szCs w:val="20"/>
                <w:lang w:val="fr-FR"/>
              </w:rPr>
              <w:t xml:space="preserve">otIs575: </w:t>
            </w:r>
            <w:proofErr w:type="spellStart"/>
            <w:r w:rsidRPr="005222A7">
              <w:rPr>
                <w:sz w:val="20"/>
                <w:szCs w:val="20"/>
                <w:lang w:val="fr-FR"/>
              </w:rPr>
              <w:t>Gendrel</w:t>
            </w:r>
            <w:proofErr w:type="spellEnd"/>
            <w:r w:rsidRPr="005222A7">
              <w:rPr>
                <w:sz w:val="20"/>
                <w:szCs w:val="20"/>
                <w:lang w:val="fr-FR"/>
              </w:rPr>
              <w:t xml:space="preserve"> et al, </w:t>
            </w:r>
            <w:proofErr w:type="spellStart"/>
            <w:r w:rsidRPr="005222A7">
              <w:rPr>
                <w:sz w:val="20"/>
                <w:szCs w:val="20"/>
                <w:lang w:val="fr-FR"/>
              </w:rPr>
              <w:t>Elife</w:t>
            </w:r>
            <w:proofErr w:type="spellEnd"/>
            <w:r w:rsidRPr="005222A7">
              <w:rPr>
                <w:sz w:val="20"/>
                <w:szCs w:val="20"/>
                <w:lang w:val="fr-FR"/>
              </w:rPr>
              <w:t>, 2016</w:t>
            </w:r>
          </w:p>
        </w:tc>
      </w:tr>
      <w:tr w:rsidR="004F225C" w14:paraId="2B39A026" w14:textId="77777777" w:rsidTr="001A30D0">
        <w:trPr>
          <w:trHeight w:val="194"/>
        </w:trPr>
        <w:tc>
          <w:tcPr>
            <w:tcW w:w="1980" w:type="dxa"/>
            <w:vAlign w:val="center"/>
          </w:tcPr>
          <w:p w14:paraId="681220D3" w14:textId="7C939058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unc-46prom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2::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gfp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A1EABAD" w14:textId="43FB213E" w:rsidR="004F225C" w:rsidRPr="005A1D2E" w:rsidRDefault="004F225C" w:rsidP="00D36107">
            <w:pPr>
              <w:jc w:val="center"/>
              <w:rPr>
                <w:sz w:val="20"/>
                <w:szCs w:val="20"/>
              </w:rPr>
            </w:pPr>
            <w:r w:rsidRPr="0061245D">
              <w:rPr>
                <w:rFonts w:cs="Arial"/>
                <w:sz w:val="20"/>
                <w:szCs w:val="20"/>
              </w:rPr>
              <w:t>pMG139</w:t>
            </w:r>
          </w:p>
        </w:tc>
        <w:tc>
          <w:tcPr>
            <w:tcW w:w="6378" w:type="dxa"/>
            <w:vAlign w:val="center"/>
          </w:tcPr>
          <w:p w14:paraId="1A823F62" w14:textId="787E6039" w:rsidR="004F225C" w:rsidRPr="00B204AA" w:rsidRDefault="004F225C" w:rsidP="00D36107">
            <w:pPr>
              <w:jc w:val="center"/>
              <w:rPr>
                <w:sz w:val="20"/>
                <w:szCs w:val="20"/>
              </w:rPr>
            </w:pPr>
            <w:r w:rsidRPr="00D465E9">
              <w:rPr>
                <w:sz w:val="20"/>
                <w:szCs w:val="20"/>
              </w:rPr>
              <w:t>cttaaaagtgtgtgctcattttgggggtcctggtcctccaatccgtgctccacacggaattatttgttcttcttcttcttcttcgtcgcttttcttcatcttcaaaagtgtctcctcaacatccttcgtttcttcgcaaaaacaagatttta</w:t>
            </w:r>
          </w:p>
        </w:tc>
        <w:tc>
          <w:tcPr>
            <w:tcW w:w="1527" w:type="dxa"/>
            <w:vAlign w:val="center"/>
          </w:tcPr>
          <w:p w14:paraId="11C64854" w14:textId="4E85C0CC" w:rsidR="004F225C" w:rsidRDefault="004F225C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7ED17B0E" w14:textId="64EA0805" w:rsidR="004F225C" w:rsidRPr="003E567E" w:rsidRDefault="004F225C" w:rsidP="00D3610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otEx753</w:t>
            </w:r>
            <w:r>
              <w:rPr>
                <w:rFonts w:cs="Arial"/>
                <w:bCs/>
                <w:i/>
                <w:sz w:val="20"/>
                <w:szCs w:val="20"/>
              </w:rPr>
              <w:t>4</w:t>
            </w:r>
            <w:r w:rsidRPr="003E567E">
              <w:rPr>
                <w:rFonts w:cs="Arial"/>
                <w:i/>
                <w:sz w:val="20"/>
                <w:szCs w:val="20"/>
              </w:rPr>
              <w:t xml:space="preserve">, </w:t>
            </w:r>
            <w:r>
              <w:rPr>
                <w:rFonts w:cs="Arial"/>
                <w:i/>
                <w:sz w:val="20"/>
                <w:szCs w:val="20"/>
              </w:rPr>
              <w:t>otEx7535</w:t>
            </w:r>
            <w:r w:rsidRPr="003E567E">
              <w:rPr>
                <w:rFonts w:cs="Arial"/>
                <w:i/>
                <w:sz w:val="20"/>
                <w:szCs w:val="20"/>
              </w:rPr>
              <w:t xml:space="preserve">, </w:t>
            </w:r>
            <w:r>
              <w:rPr>
                <w:rFonts w:cs="Arial"/>
                <w:i/>
                <w:sz w:val="20"/>
                <w:szCs w:val="20"/>
              </w:rPr>
              <w:t>otEx7536</w:t>
            </w:r>
            <w:r w:rsidRPr="003E567E">
              <w:rPr>
                <w:rFonts w:cs="Arial"/>
                <w:i/>
                <w:sz w:val="20"/>
                <w:szCs w:val="20"/>
              </w:rPr>
              <w:t xml:space="preserve">, </w:t>
            </w:r>
            <w:r>
              <w:rPr>
                <w:rFonts w:cs="Arial"/>
                <w:i/>
                <w:sz w:val="20"/>
                <w:szCs w:val="20"/>
              </w:rPr>
              <w:t>otEx7537</w:t>
            </w:r>
          </w:p>
        </w:tc>
        <w:tc>
          <w:tcPr>
            <w:tcW w:w="1559" w:type="dxa"/>
            <w:vAlign w:val="center"/>
          </w:tcPr>
          <w:p w14:paraId="456ABF4C" w14:textId="4EDB8FFF" w:rsidR="004F225C" w:rsidRPr="005222A7" w:rsidRDefault="004F225C" w:rsidP="00D36107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  <w:tr w:rsidR="004F225C" w14:paraId="658AC066" w14:textId="77777777" w:rsidTr="001A30D0">
        <w:trPr>
          <w:trHeight w:val="194"/>
        </w:trPr>
        <w:tc>
          <w:tcPr>
            <w:tcW w:w="1980" w:type="dxa"/>
            <w:vAlign w:val="center"/>
          </w:tcPr>
          <w:p w14:paraId="6A6E9A30" w14:textId="59ACDCDB" w:rsidR="004F225C" w:rsidRDefault="004F225C" w:rsidP="00D36107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unc-46prom</w:t>
            </w:r>
            <w:proofErr w:type="gramStart"/>
            <w:r>
              <w:rPr>
                <w:rFonts w:cs="Arial"/>
                <w:i/>
                <w:sz w:val="20"/>
                <w:szCs w:val="20"/>
              </w:rPr>
              <w:t>3::</w:t>
            </w:r>
            <w:proofErr w:type="spellStart"/>
            <w:proofErr w:type="gramEnd"/>
            <w:r>
              <w:rPr>
                <w:rFonts w:cs="Arial"/>
                <w:i/>
                <w:sz w:val="20"/>
                <w:szCs w:val="20"/>
              </w:rPr>
              <w:t>gfp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547BEDD" w14:textId="3A52AE75" w:rsidR="004F225C" w:rsidRPr="005A1D2E" w:rsidRDefault="004F225C" w:rsidP="00D36107">
            <w:pPr>
              <w:jc w:val="center"/>
              <w:rPr>
                <w:sz w:val="20"/>
                <w:szCs w:val="20"/>
              </w:rPr>
            </w:pPr>
            <w:r w:rsidRPr="0061245D">
              <w:rPr>
                <w:rFonts w:cs="Arial"/>
                <w:sz w:val="20"/>
                <w:szCs w:val="20"/>
              </w:rPr>
              <w:t>pMG140</w:t>
            </w:r>
          </w:p>
        </w:tc>
        <w:tc>
          <w:tcPr>
            <w:tcW w:w="6378" w:type="dxa"/>
            <w:vAlign w:val="center"/>
          </w:tcPr>
          <w:p w14:paraId="301E15C8" w14:textId="75ACE7DB" w:rsidR="004F225C" w:rsidRPr="00B204AA" w:rsidRDefault="004F225C" w:rsidP="00D36107">
            <w:pPr>
              <w:jc w:val="center"/>
              <w:rPr>
                <w:sz w:val="20"/>
                <w:szCs w:val="20"/>
              </w:rPr>
            </w:pPr>
            <w:r w:rsidRPr="00D465E9">
              <w:rPr>
                <w:sz w:val="20"/>
                <w:szCs w:val="20"/>
              </w:rPr>
              <w:t>gttgtacatgcggcaaatgacaaaaacgatgaaaaatagaaagaaagaaagatgggtcgtagaatggaatacatcaaaagagcttaaaagtgtgtgctcattttgggggtcctggtcctccaatccgtgctccacacggaattatttgttc</w:t>
            </w:r>
          </w:p>
        </w:tc>
        <w:tc>
          <w:tcPr>
            <w:tcW w:w="1527" w:type="dxa"/>
            <w:vAlign w:val="center"/>
          </w:tcPr>
          <w:p w14:paraId="0D36542E" w14:textId="7C4235E9" w:rsidR="004F225C" w:rsidRDefault="004F225C" w:rsidP="00D36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pPD95.75</w:t>
            </w:r>
          </w:p>
        </w:tc>
        <w:tc>
          <w:tcPr>
            <w:tcW w:w="1592" w:type="dxa"/>
            <w:gridSpan w:val="2"/>
            <w:vAlign w:val="center"/>
          </w:tcPr>
          <w:p w14:paraId="784816DD" w14:textId="0A954848" w:rsidR="004F225C" w:rsidRPr="003E567E" w:rsidRDefault="004F225C" w:rsidP="005222A7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otEx7538</w:t>
            </w:r>
            <w:r w:rsidRPr="003E567E">
              <w:rPr>
                <w:rFonts w:cs="Arial"/>
                <w:i/>
                <w:sz w:val="20"/>
                <w:szCs w:val="20"/>
              </w:rPr>
              <w:t xml:space="preserve">, </w:t>
            </w:r>
            <w:r>
              <w:rPr>
                <w:rFonts w:cs="Arial"/>
                <w:i/>
                <w:sz w:val="20"/>
                <w:szCs w:val="20"/>
              </w:rPr>
              <w:t>otEx7539</w:t>
            </w:r>
            <w:r w:rsidRPr="003E567E">
              <w:rPr>
                <w:rFonts w:cs="Arial"/>
                <w:i/>
                <w:sz w:val="20"/>
                <w:szCs w:val="20"/>
              </w:rPr>
              <w:t xml:space="preserve">, </w:t>
            </w:r>
            <w:r>
              <w:rPr>
                <w:rFonts w:cs="Arial"/>
                <w:i/>
                <w:sz w:val="20"/>
                <w:szCs w:val="20"/>
              </w:rPr>
              <w:t>otEx75340</w:t>
            </w:r>
          </w:p>
        </w:tc>
        <w:tc>
          <w:tcPr>
            <w:tcW w:w="1559" w:type="dxa"/>
            <w:vAlign w:val="center"/>
          </w:tcPr>
          <w:p w14:paraId="00A2184C" w14:textId="582FF709" w:rsidR="004F225C" w:rsidRPr="005222A7" w:rsidRDefault="004F225C" w:rsidP="00D36107">
            <w:pPr>
              <w:jc w:val="center"/>
              <w:rPr>
                <w:sz w:val="20"/>
                <w:szCs w:val="20"/>
              </w:rPr>
            </w:pPr>
            <w:r w:rsidRPr="005222A7">
              <w:rPr>
                <w:sz w:val="20"/>
                <w:szCs w:val="20"/>
              </w:rPr>
              <w:t>This paper</w:t>
            </w:r>
          </w:p>
        </w:tc>
      </w:tr>
    </w:tbl>
    <w:p w14:paraId="60A10C76" w14:textId="2AFFC4D5" w:rsidR="00FF4556" w:rsidRDefault="00FF4556"/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3256"/>
        <w:gridCol w:w="1984"/>
        <w:gridCol w:w="3756"/>
        <w:gridCol w:w="3019"/>
        <w:gridCol w:w="2297"/>
      </w:tblGrid>
      <w:tr w:rsidR="00A743D9" w14:paraId="3A2CE6A2" w14:textId="77777777" w:rsidTr="00E754F6">
        <w:tc>
          <w:tcPr>
            <w:tcW w:w="3256" w:type="dxa"/>
          </w:tcPr>
          <w:p w14:paraId="21C62745" w14:textId="21519FB1" w:rsidR="00A743D9" w:rsidRPr="00A743D9" w:rsidRDefault="00A743D9">
            <w:pPr>
              <w:rPr>
                <w:b/>
              </w:rPr>
            </w:pPr>
            <w:r w:rsidRPr="00A743D9">
              <w:rPr>
                <w:b/>
              </w:rPr>
              <w:t xml:space="preserve">Gene </w:t>
            </w:r>
          </w:p>
        </w:tc>
        <w:tc>
          <w:tcPr>
            <w:tcW w:w="1984" w:type="dxa"/>
          </w:tcPr>
          <w:p w14:paraId="49DD3E29" w14:textId="12D3C4CE" w:rsidR="00A743D9" w:rsidRPr="00A743D9" w:rsidRDefault="00A743D9">
            <w:pPr>
              <w:rPr>
                <w:b/>
              </w:rPr>
            </w:pPr>
            <w:proofErr w:type="spellStart"/>
            <w:r w:rsidRPr="00A743D9">
              <w:rPr>
                <w:b/>
              </w:rPr>
              <w:t>Fosmid</w:t>
            </w:r>
            <w:proofErr w:type="spellEnd"/>
            <w:r w:rsidRPr="00A743D9">
              <w:rPr>
                <w:b/>
              </w:rPr>
              <w:t xml:space="preserve"> </w:t>
            </w:r>
          </w:p>
        </w:tc>
        <w:tc>
          <w:tcPr>
            <w:tcW w:w="3756" w:type="dxa"/>
          </w:tcPr>
          <w:p w14:paraId="244D3749" w14:textId="3D636D1E" w:rsidR="00A743D9" w:rsidRPr="00A743D9" w:rsidRDefault="00A743D9">
            <w:pPr>
              <w:rPr>
                <w:b/>
              </w:rPr>
            </w:pPr>
            <w:r w:rsidRPr="00A743D9">
              <w:rPr>
                <w:b/>
              </w:rPr>
              <w:t>Strain name</w:t>
            </w:r>
          </w:p>
        </w:tc>
        <w:tc>
          <w:tcPr>
            <w:tcW w:w="3019" w:type="dxa"/>
          </w:tcPr>
          <w:p w14:paraId="47A6784C" w14:textId="22CEDB85" w:rsidR="00A743D9" w:rsidRPr="00A743D9" w:rsidRDefault="00A743D9">
            <w:pPr>
              <w:rPr>
                <w:b/>
              </w:rPr>
            </w:pPr>
            <w:r w:rsidRPr="00A743D9">
              <w:rPr>
                <w:b/>
              </w:rPr>
              <w:t>Transgene name</w:t>
            </w:r>
          </w:p>
        </w:tc>
        <w:tc>
          <w:tcPr>
            <w:tcW w:w="2297" w:type="dxa"/>
          </w:tcPr>
          <w:p w14:paraId="5861C770" w14:textId="10AF474C" w:rsidR="00A743D9" w:rsidRPr="00A743D9" w:rsidRDefault="00A743D9">
            <w:pPr>
              <w:rPr>
                <w:b/>
              </w:rPr>
            </w:pPr>
            <w:r w:rsidRPr="00A743D9">
              <w:rPr>
                <w:b/>
              </w:rPr>
              <w:t>Ref.</w:t>
            </w:r>
          </w:p>
        </w:tc>
      </w:tr>
      <w:tr w:rsidR="00A743D9" w14:paraId="6B64F3AA" w14:textId="0CE1440A" w:rsidTr="00E754F6">
        <w:tc>
          <w:tcPr>
            <w:tcW w:w="3256" w:type="dxa"/>
            <w:vAlign w:val="center"/>
          </w:tcPr>
          <w:p w14:paraId="6798B19C" w14:textId="28A24653" w:rsidR="00A743D9" w:rsidRPr="00A743D9" w:rsidRDefault="00A743D9" w:rsidP="00A743D9">
            <w:pPr>
              <w:rPr>
                <w:rFonts w:cs="Arial"/>
                <w:i/>
                <w:sz w:val="20"/>
                <w:szCs w:val="20"/>
                <w:vertAlign w:val="superscript"/>
              </w:rPr>
            </w:pPr>
            <w:r>
              <w:rPr>
                <w:rFonts w:cs="Arial"/>
                <w:i/>
                <w:sz w:val="20"/>
                <w:szCs w:val="20"/>
              </w:rPr>
              <w:t>cho-1</w:t>
            </w:r>
            <w:proofErr w:type="gramStart"/>
            <w:r w:rsidRPr="00A743D9">
              <w:rPr>
                <w:rFonts w:cs="Arial"/>
                <w:i/>
                <w:sz w:val="20"/>
                <w:szCs w:val="20"/>
                <w:vertAlign w:val="superscript"/>
              </w:rPr>
              <w:t>fosmid</w:t>
            </w:r>
            <w:r w:rsidRPr="00A743D9">
              <w:rPr>
                <w:rFonts w:cs="Arial"/>
                <w:i/>
                <w:sz w:val="20"/>
                <w:szCs w:val="20"/>
              </w:rPr>
              <w:t>::</w:t>
            </w:r>
            <w:proofErr w:type="gramEnd"/>
            <w:r w:rsidRPr="00A743D9">
              <w:rPr>
                <w:rFonts w:cs="Arial"/>
                <w:i/>
                <w:sz w:val="20"/>
                <w:szCs w:val="20"/>
              </w:rPr>
              <w:t>sl2::nls-yfp-h2b</w:t>
            </w:r>
          </w:p>
        </w:tc>
        <w:tc>
          <w:tcPr>
            <w:tcW w:w="1984" w:type="dxa"/>
            <w:vAlign w:val="center"/>
          </w:tcPr>
          <w:p w14:paraId="67E2A8ED" w14:textId="0C05B645" w:rsidR="00A743D9" w:rsidRPr="00A743D9" w:rsidRDefault="004A1973" w:rsidP="00A743D9">
            <w:pPr>
              <w:rPr>
                <w:sz w:val="20"/>
                <w:szCs w:val="20"/>
              </w:rPr>
            </w:pPr>
            <w:r w:rsidRPr="00A743D9">
              <w:rPr>
                <w:sz w:val="20"/>
                <w:szCs w:val="20"/>
                <w:lang w:val="es-ES"/>
              </w:rPr>
              <w:t>WRM0613dC12</w:t>
            </w:r>
          </w:p>
        </w:tc>
        <w:tc>
          <w:tcPr>
            <w:tcW w:w="3756" w:type="dxa"/>
            <w:vAlign w:val="center"/>
          </w:tcPr>
          <w:p w14:paraId="51F6CD4F" w14:textId="3F00A876" w:rsidR="00A743D9" w:rsidRPr="00A743D9" w:rsidRDefault="002F6C3F" w:rsidP="00A743D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OH13470</w:t>
            </w:r>
          </w:p>
        </w:tc>
        <w:tc>
          <w:tcPr>
            <w:tcW w:w="3019" w:type="dxa"/>
            <w:vAlign w:val="center"/>
          </w:tcPr>
          <w:p w14:paraId="7D778494" w14:textId="7C3AC2DE" w:rsidR="00A743D9" w:rsidRPr="00A743D9" w:rsidRDefault="004A1973" w:rsidP="00A743D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otIs354</w:t>
            </w:r>
          </w:p>
        </w:tc>
        <w:tc>
          <w:tcPr>
            <w:tcW w:w="2297" w:type="dxa"/>
            <w:vAlign w:val="center"/>
          </w:tcPr>
          <w:p w14:paraId="6D2624F6" w14:textId="522E240C" w:rsidR="00A743D9" w:rsidRPr="005222A7" w:rsidRDefault="004A1973" w:rsidP="00A743D9">
            <w:proofErr w:type="spellStart"/>
            <w:r w:rsidRPr="005222A7">
              <w:rPr>
                <w:sz w:val="20"/>
                <w:szCs w:val="20"/>
              </w:rPr>
              <w:t>Stefanakis</w:t>
            </w:r>
            <w:proofErr w:type="spellEnd"/>
            <w:r w:rsidRPr="005222A7">
              <w:rPr>
                <w:sz w:val="20"/>
                <w:szCs w:val="20"/>
              </w:rPr>
              <w:t xml:space="preserve"> et al, 2015</w:t>
            </w:r>
          </w:p>
        </w:tc>
      </w:tr>
      <w:tr w:rsidR="00A743D9" w14:paraId="238F4A1F" w14:textId="467EFB82" w:rsidTr="00E754F6">
        <w:tc>
          <w:tcPr>
            <w:tcW w:w="3256" w:type="dxa"/>
            <w:vAlign w:val="center"/>
          </w:tcPr>
          <w:p w14:paraId="1AE4BC2B" w14:textId="21979C3C" w:rsidR="00A743D9" w:rsidRDefault="00A743D9" w:rsidP="00A743D9">
            <w:r>
              <w:rPr>
                <w:rFonts w:cs="Arial"/>
                <w:i/>
                <w:sz w:val="20"/>
                <w:szCs w:val="20"/>
              </w:rPr>
              <w:t>cho-1</w:t>
            </w:r>
            <w:r w:rsidRPr="00A743D9">
              <w:rPr>
                <w:rFonts w:cs="Arial"/>
                <w:i/>
                <w:sz w:val="20"/>
                <w:szCs w:val="20"/>
                <w:vertAlign w:val="superscript"/>
              </w:rPr>
              <w:t>fosmid</w:t>
            </w:r>
            <w:r>
              <w:rPr>
                <w:rFonts w:cs="Arial"/>
                <w:i/>
                <w:sz w:val="20"/>
                <w:szCs w:val="20"/>
                <w:vertAlign w:val="superscript"/>
              </w:rPr>
              <w:t xml:space="preserve">-COE </w:t>
            </w:r>
            <w:proofErr w:type="spellStart"/>
            <w:proofErr w:type="gramStart"/>
            <w:r>
              <w:rPr>
                <w:rFonts w:cs="Arial"/>
                <w:i/>
                <w:sz w:val="20"/>
                <w:szCs w:val="20"/>
                <w:vertAlign w:val="superscript"/>
              </w:rPr>
              <w:t>mut</w:t>
            </w:r>
            <w:proofErr w:type="spellEnd"/>
            <w:r w:rsidRPr="00A743D9">
              <w:rPr>
                <w:rFonts w:cs="Arial"/>
                <w:i/>
                <w:sz w:val="20"/>
                <w:szCs w:val="20"/>
              </w:rPr>
              <w:t>::</w:t>
            </w:r>
            <w:proofErr w:type="gramEnd"/>
            <w:r w:rsidRPr="00A743D9">
              <w:rPr>
                <w:rFonts w:cs="Arial"/>
                <w:i/>
                <w:sz w:val="20"/>
                <w:szCs w:val="20"/>
              </w:rPr>
              <w:t>sl2::nls-yfp-h2b</w:t>
            </w:r>
          </w:p>
        </w:tc>
        <w:tc>
          <w:tcPr>
            <w:tcW w:w="1984" w:type="dxa"/>
            <w:vAlign w:val="center"/>
          </w:tcPr>
          <w:p w14:paraId="54137764" w14:textId="5F2FBA0C" w:rsidR="00A743D9" w:rsidRPr="00A743D9" w:rsidRDefault="00A743D9" w:rsidP="00A743D9">
            <w:pPr>
              <w:rPr>
                <w:sz w:val="20"/>
                <w:szCs w:val="20"/>
                <w:lang w:val="es-ES"/>
              </w:rPr>
            </w:pPr>
            <w:r w:rsidRPr="00A743D9">
              <w:rPr>
                <w:sz w:val="20"/>
                <w:szCs w:val="20"/>
                <w:lang w:val="es-ES"/>
              </w:rPr>
              <w:t>WRM0613dC12</w:t>
            </w:r>
          </w:p>
        </w:tc>
        <w:tc>
          <w:tcPr>
            <w:tcW w:w="3756" w:type="dxa"/>
            <w:vAlign w:val="center"/>
          </w:tcPr>
          <w:p w14:paraId="303ED6B4" w14:textId="23A86151" w:rsidR="00A743D9" w:rsidRPr="00A743D9" w:rsidRDefault="00A743D9" w:rsidP="00A743D9">
            <w:pPr>
              <w:rPr>
                <w:i/>
                <w:sz w:val="20"/>
                <w:szCs w:val="20"/>
                <w:lang w:val="es-ES"/>
              </w:rPr>
            </w:pPr>
            <w:r w:rsidRPr="00A743D9">
              <w:rPr>
                <w:i/>
                <w:sz w:val="20"/>
                <w:szCs w:val="20"/>
                <w:lang w:val="es-ES"/>
              </w:rPr>
              <w:t>OH13172</w:t>
            </w:r>
          </w:p>
        </w:tc>
        <w:tc>
          <w:tcPr>
            <w:tcW w:w="3019" w:type="dxa"/>
            <w:vAlign w:val="center"/>
          </w:tcPr>
          <w:p w14:paraId="09D812E5" w14:textId="7B2A5CC8" w:rsidR="00A743D9" w:rsidRPr="00A743D9" w:rsidRDefault="00A743D9" w:rsidP="00A743D9">
            <w:pPr>
              <w:rPr>
                <w:i/>
                <w:sz w:val="20"/>
                <w:szCs w:val="20"/>
              </w:rPr>
            </w:pPr>
            <w:r w:rsidRPr="00A743D9">
              <w:rPr>
                <w:i/>
                <w:sz w:val="20"/>
                <w:szCs w:val="20"/>
              </w:rPr>
              <w:t>otEx6066</w:t>
            </w:r>
          </w:p>
        </w:tc>
        <w:tc>
          <w:tcPr>
            <w:tcW w:w="2297" w:type="dxa"/>
            <w:vAlign w:val="center"/>
          </w:tcPr>
          <w:p w14:paraId="41598D52" w14:textId="4F29B5ED" w:rsidR="00A743D9" w:rsidRPr="005222A7" w:rsidRDefault="00FA34EC" w:rsidP="00FA34EC">
            <w:proofErr w:type="spellStart"/>
            <w:r w:rsidRPr="005222A7">
              <w:rPr>
                <w:sz w:val="20"/>
                <w:szCs w:val="20"/>
              </w:rPr>
              <w:t>Stefanakis</w:t>
            </w:r>
            <w:proofErr w:type="spellEnd"/>
            <w:r w:rsidRPr="005222A7">
              <w:rPr>
                <w:sz w:val="20"/>
                <w:szCs w:val="20"/>
              </w:rPr>
              <w:t xml:space="preserve"> </w:t>
            </w:r>
            <w:r w:rsidR="00A743D9" w:rsidRPr="005222A7">
              <w:rPr>
                <w:sz w:val="20"/>
                <w:szCs w:val="20"/>
              </w:rPr>
              <w:t>et al, 2015</w:t>
            </w:r>
          </w:p>
        </w:tc>
      </w:tr>
      <w:tr w:rsidR="00FA34EC" w14:paraId="428716AA" w14:textId="77777777" w:rsidTr="00E754F6">
        <w:tc>
          <w:tcPr>
            <w:tcW w:w="3256" w:type="dxa"/>
            <w:vAlign w:val="center"/>
          </w:tcPr>
          <w:p w14:paraId="5C28DCE4" w14:textId="0E352F93" w:rsidR="00FA34EC" w:rsidRDefault="00FA34EC" w:rsidP="00A743D9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ace-2</w:t>
            </w:r>
            <w:proofErr w:type="gramStart"/>
            <w:r w:rsidRPr="00C77177">
              <w:rPr>
                <w:rFonts w:cs="Arial"/>
                <w:i/>
                <w:sz w:val="20"/>
                <w:szCs w:val="20"/>
                <w:vertAlign w:val="superscript"/>
              </w:rPr>
              <w:t>fosmid</w:t>
            </w:r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gramEnd"/>
            <w:r>
              <w:rPr>
                <w:rFonts w:cs="Arial"/>
                <w:i/>
                <w:sz w:val="20"/>
                <w:szCs w:val="20"/>
              </w:rPr>
              <w:t>sl2::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nls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::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gfp</w:t>
            </w:r>
            <w:proofErr w:type="spellEnd"/>
          </w:p>
        </w:tc>
        <w:tc>
          <w:tcPr>
            <w:tcW w:w="1984" w:type="dxa"/>
            <w:vAlign w:val="center"/>
          </w:tcPr>
          <w:p w14:paraId="26AF0B58" w14:textId="4D1CF07F" w:rsidR="00FA34EC" w:rsidRPr="00A743D9" w:rsidRDefault="00FA34EC" w:rsidP="00A743D9">
            <w:pPr>
              <w:rPr>
                <w:sz w:val="20"/>
                <w:szCs w:val="20"/>
                <w:lang w:val="es-ES"/>
              </w:rPr>
            </w:pPr>
            <w:r w:rsidRPr="00FA34EC">
              <w:rPr>
                <w:sz w:val="20"/>
                <w:szCs w:val="20"/>
                <w:lang w:val="es-ES"/>
              </w:rPr>
              <w:t>WRM0641bD11</w:t>
            </w:r>
          </w:p>
        </w:tc>
        <w:tc>
          <w:tcPr>
            <w:tcW w:w="3756" w:type="dxa"/>
            <w:vAlign w:val="center"/>
          </w:tcPr>
          <w:p w14:paraId="2452F3C1" w14:textId="249EF556" w:rsidR="00FA34EC" w:rsidRPr="00FA34EC" w:rsidRDefault="00FA34EC" w:rsidP="00A743D9">
            <w:pPr>
              <w:rPr>
                <w:i/>
                <w:sz w:val="20"/>
                <w:szCs w:val="20"/>
                <w:lang w:val="es-ES"/>
              </w:rPr>
            </w:pPr>
            <w:r w:rsidRPr="00C77177">
              <w:rPr>
                <w:rFonts w:ascii="Helvetica" w:hAnsi="Helvetica"/>
                <w:i/>
                <w:color w:val="000000"/>
                <w:sz w:val="20"/>
                <w:szCs w:val="20"/>
              </w:rPr>
              <w:t>OH9969</w:t>
            </w:r>
          </w:p>
        </w:tc>
        <w:tc>
          <w:tcPr>
            <w:tcW w:w="3019" w:type="dxa"/>
            <w:vAlign w:val="center"/>
          </w:tcPr>
          <w:p w14:paraId="1D5E0337" w14:textId="304B4779" w:rsidR="00FA34EC" w:rsidRPr="00FA34EC" w:rsidRDefault="00FA34EC" w:rsidP="00A743D9">
            <w:pPr>
              <w:rPr>
                <w:i/>
                <w:sz w:val="20"/>
                <w:szCs w:val="20"/>
              </w:rPr>
            </w:pPr>
            <w:r w:rsidRPr="00C77177">
              <w:rPr>
                <w:rFonts w:ascii="Helvetica" w:hAnsi="Helvetica"/>
                <w:i/>
                <w:color w:val="000000"/>
                <w:sz w:val="20"/>
                <w:szCs w:val="20"/>
              </w:rPr>
              <w:t>otEx4431</w:t>
            </w:r>
          </w:p>
        </w:tc>
        <w:tc>
          <w:tcPr>
            <w:tcW w:w="2297" w:type="dxa"/>
            <w:vAlign w:val="center"/>
          </w:tcPr>
          <w:p w14:paraId="3AAE0F20" w14:textId="65C3EC0D" w:rsidR="00FA34EC" w:rsidRPr="005222A7" w:rsidDel="00FA34EC" w:rsidRDefault="00FA34EC" w:rsidP="00FA34EC">
            <w:pPr>
              <w:rPr>
                <w:sz w:val="20"/>
                <w:szCs w:val="20"/>
              </w:rPr>
            </w:pPr>
            <w:proofErr w:type="spellStart"/>
            <w:r w:rsidRPr="005222A7">
              <w:rPr>
                <w:sz w:val="20"/>
                <w:szCs w:val="20"/>
              </w:rPr>
              <w:t>Kratsios</w:t>
            </w:r>
            <w:proofErr w:type="spellEnd"/>
            <w:r w:rsidRPr="005222A7">
              <w:rPr>
                <w:sz w:val="20"/>
                <w:szCs w:val="20"/>
              </w:rPr>
              <w:t xml:space="preserve"> </w:t>
            </w:r>
            <w:proofErr w:type="spellStart"/>
            <w:r w:rsidRPr="005222A7">
              <w:rPr>
                <w:sz w:val="20"/>
                <w:szCs w:val="20"/>
              </w:rPr>
              <w:t>e</w:t>
            </w:r>
            <w:r w:rsidR="00E754F6" w:rsidRPr="005222A7">
              <w:rPr>
                <w:sz w:val="20"/>
                <w:szCs w:val="20"/>
              </w:rPr>
              <w:t>t</w:t>
            </w:r>
            <w:r w:rsidRPr="005222A7">
              <w:rPr>
                <w:sz w:val="20"/>
                <w:szCs w:val="20"/>
              </w:rPr>
              <w:t>al</w:t>
            </w:r>
            <w:proofErr w:type="spellEnd"/>
            <w:r w:rsidRPr="005222A7">
              <w:rPr>
                <w:sz w:val="20"/>
                <w:szCs w:val="20"/>
              </w:rPr>
              <w:t>., 2011</w:t>
            </w:r>
          </w:p>
        </w:tc>
      </w:tr>
    </w:tbl>
    <w:p w14:paraId="312EE1B1" w14:textId="77777777" w:rsidR="00A743D9" w:rsidRPr="00490C63" w:rsidRDefault="00A743D9"/>
    <w:sectPr w:rsidR="00A743D9" w:rsidRPr="00490C63" w:rsidSect="00EF51ED">
      <w:pgSz w:w="15840" w:h="12240" w:orient="landscape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1ED"/>
    <w:rsid w:val="0002648E"/>
    <w:rsid w:val="000347B2"/>
    <w:rsid w:val="00035871"/>
    <w:rsid w:val="00037DD2"/>
    <w:rsid w:val="00062FB6"/>
    <w:rsid w:val="000714CD"/>
    <w:rsid w:val="000F101B"/>
    <w:rsid w:val="001325B0"/>
    <w:rsid w:val="00132CB8"/>
    <w:rsid w:val="00132D57"/>
    <w:rsid w:val="00143F5C"/>
    <w:rsid w:val="00151D01"/>
    <w:rsid w:val="0016041F"/>
    <w:rsid w:val="00173CBD"/>
    <w:rsid w:val="00186935"/>
    <w:rsid w:val="001A30D0"/>
    <w:rsid w:val="001A6492"/>
    <w:rsid w:val="001B2248"/>
    <w:rsid w:val="001B32E8"/>
    <w:rsid w:val="001B4A00"/>
    <w:rsid w:val="001C38B7"/>
    <w:rsid w:val="001D7AFC"/>
    <w:rsid w:val="001E6312"/>
    <w:rsid w:val="001F2D55"/>
    <w:rsid w:val="001F5B3D"/>
    <w:rsid w:val="00202ACE"/>
    <w:rsid w:val="00203C6D"/>
    <w:rsid w:val="002051A7"/>
    <w:rsid w:val="00212626"/>
    <w:rsid w:val="00260402"/>
    <w:rsid w:val="0028098C"/>
    <w:rsid w:val="00284CD7"/>
    <w:rsid w:val="002C057B"/>
    <w:rsid w:val="002C28A0"/>
    <w:rsid w:val="002D4965"/>
    <w:rsid w:val="002E38A7"/>
    <w:rsid w:val="002F6C3F"/>
    <w:rsid w:val="002F7654"/>
    <w:rsid w:val="00330951"/>
    <w:rsid w:val="00335C81"/>
    <w:rsid w:val="00351CF2"/>
    <w:rsid w:val="003808CB"/>
    <w:rsid w:val="00381A5C"/>
    <w:rsid w:val="0039219E"/>
    <w:rsid w:val="0039620D"/>
    <w:rsid w:val="003A24F1"/>
    <w:rsid w:val="003B1957"/>
    <w:rsid w:val="003C5894"/>
    <w:rsid w:val="003D2A63"/>
    <w:rsid w:val="003E567E"/>
    <w:rsid w:val="004016DD"/>
    <w:rsid w:val="00401902"/>
    <w:rsid w:val="00451EF3"/>
    <w:rsid w:val="0046056F"/>
    <w:rsid w:val="0046255B"/>
    <w:rsid w:val="00490C63"/>
    <w:rsid w:val="004971CA"/>
    <w:rsid w:val="004A1973"/>
    <w:rsid w:val="004A4F15"/>
    <w:rsid w:val="004E0AE3"/>
    <w:rsid w:val="004F0F9A"/>
    <w:rsid w:val="004F225C"/>
    <w:rsid w:val="004F6A68"/>
    <w:rsid w:val="005222A7"/>
    <w:rsid w:val="00525F69"/>
    <w:rsid w:val="00527E34"/>
    <w:rsid w:val="00532CB1"/>
    <w:rsid w:val="00537DCE"/>
    <w:rsid w:val="00543A43"/>
    <w:rsid w:val="005446E9"/>
    <w:rsid w:val="005520FA"/>
    <w:rsid w:val="005766AE"/>
    <w:rsid w:val="00581F97"/>
    <w:rsid w:val="00586F8F"/>
    <w:rsid w:val="0059016A"/>
    <w:rsid w:val="005A0D20"/>
    <w:rsid w:val="005A1D2E"/>
    <w:rsid w:val="005D40EB"/>
    <w:rsid w:val="005F65D5"/>
    <w:rsid w:val="0061245D"/>
    <w:rsid w:val="00701F7C"/>
    <w:rsid w:val="00716E1D"/>
    <w:rsid w:val="00720185"/>
    <w:rsid w:val="00724D65"/>
    <w:rsid w:val="00725F29"/>
    <w:rsid w:val="00731986"/>
    <w:rsid w:val="00735BC8"/>
    <w:rsid w:val="00741B99"/>
    <w:rsid w:val="007504AD"/>
    <w:rsid w:val="007576E4"/>
    <w:rsid w:val="00767BE1"/>
    <w:rsid w:val="00773A84"/>
    <w:rsid w:val="007762D1"/>
    <w:rsid w:val="007A1DA6"/>
    <w:rsid w:val="007C7494"/>
    <w:rsid w:val="007D5E95"/>
    <w:rsid w:val="007E1441"/>
    <w:rsid w:val="007E2127"/>
    <w:rsid w:val="007F5CA8"/>
    <w:rsid w:val="007F61BC"/>
    <w:rsid w:val="008077E4"/>
    <w:rsid w:val="00812B01"/>
    <w:rsid w:val="00816AF4"/>
    <w:rsid w:val="00827631"/>
    <w:rsid w:val="008330A3"/>
    <w:rsid w:val="00841A7D"/>
    <w:rsid w:val="00853FC8"/>
    <w:rsid w:val="0085483F"/>
    <w:rsid w:val="00861755"/>
    <w:rsid w:val="00884587"/>
    <w:rsid w:val="008942C5"/>
    <w:rsid w:val="0089496E"/>
    <w:rsid w:val="00895A65"/>
    <w:rsid w:val="008A282F"/>
    <w:rsid w:val="008B07EF"/>
    <w:rsid w:val="008C435C"/>
    <w:rsid w:val="008C6AD9"/>
    <w:rsid w:val="008F0444"/>
    <w:rsid w:val="00900577"/>
    <w:rsid w:val="00905C10"/>
    <w:rsid w:val="00922B7D"/>
    <w:rsid w:val="00926A3C"/>
    <w:rsid w:val="009327B1"/>
    <w:rsid w:val="00945BB7"/>
    <w:rsid w:val="009472CD"/>
    <w:rsid w:val="00971382"/>
    <w:rsid w:val="0098396F"/>
    <w:rsid w:val="00984B55"/>
    <w:rsid w:val="0099265A"/>
    <w:rsid w:val="00993748"/>
    <w:rsid w:val="00A236D9"/>
    <w:rsid w:val="00A32A01"/>
    <w:rsid w:val="00A35F83"/>
    <w:rsid w:val="00A50548"/>
    <w:rsid w:val="00A60248"/>
    <w:rsid w:val="00A71D1A"/>
    <w:rsid w:val="00A743D9"/>
    <w:rsid w:val="00A813F5"/>
    <w:rsid w:val="00A91521"/>
    <w:rsid w:val="00AA579E"/>
    <w:rsid w:val="00AA7EC6"/>
    <w:rsid w:val="00AB763E"/>
    <w:rsid w:val="00AC4E94"/>
    <w:rsid w:val="00AE103D"/>
    <w:rsid w:val="00AE2AA1"/>
    <w:rsid w:val="00B07FF4"/>
    <w:rsid w:val="00B204AA"/>
    <w:rsid w:val="00B243B4"/>
    <w:rsid w:val="00B35C35"/>
    <w:rsid w:val="00B500AF"/>
    <w:rsid w:val="00B71AAE"/>
    <w:rsid w:val="00B84A89"/>
    <w:rsid w:val="00BA1F31"/>
    <w:rsid w:val="00BA2A36"/>
    <w:rsid w:val="00BA7FF6"/>
    <w:rsid w:val="00BB33EC"/>
    <w:rsid w:val="00BB5B24"/>
    <w:rsid w:val="00BB6C92"/>
    <w:rsid w:val="00BC3A08"/>
    <w:rsid w:val="00BD59F8"/>
    <w:rsid w:val="00BE51BE"/>
    <w:rsid w:val="00BE54F2"/>
    <w:rsid w:val="00BE76E8"/>
    <w:rsid w:val="00BF7E87"/>
    <w:rsid w:val="00C12464"/>
    <w:rsid w:val="00C25120"/>
    <w:rsid w:val="00C30C49"/>
    <w:rsid w:val="00C67F9D"/>
    <w:rsid w:val="00C738F8"/>
    <w:rsid w:val="00C77177"/>
    <w:rsid w:val="00C831F7"/>
    <w:rsid w:val="00C912F6"/>
    <w:rsid w:val="00CA2C3B"/>
    <w:rsid w:val="00CB6AC1"/>
    <w:rsid w:val="00CC109C"/>
    <w:rsid w:val="00CD6B01"/>
    <w:rsid w:val="00CE26F0"/>
    <w:rsid w:val="00CE363E"/>
    <w:rsid w:val="00D07935"/>
    <w:rsid w:val="00D11508"/>
    <w:rsid w:val="00D27F43"/>
    <w:rsid w:val="00D36107"/>
    <w:rsid w:val="00D374AB"/>
    <w:rsid w:val="00D465E9"/>
    <w:rsid w:val="00D53E2D"/>
    <w:rsid w:val="00D601E6"/>
    <w:rsid w:val="00D6343B"/>
    <w:rsid w:val="00D65442"/>
    <w:rsid w:val="00D6583D"/>
    <w:rsid w:val="00D75E59"/>
    <w:rsid w:val="00D84961"/>
    <w:rsid w:val="00D92EA0"/>
    <w:rsid w:val="00DA07D6"/>
    <w:rsid w:val="00DA1A8C"/>
    <w:rsid w:val="00DB1549"/>
    <w:rsid w:val="00DB1745"/>
    <w:rsid w:val="00DB3E48"/>
    <w:rsid w:val="00DB7EB1"/>
    <w:rsid w:val="00DD49C5"/>
    <w:rsid w:val="00DD4C98"/>
    <w:rsid w:val="00E23FE5"/>
    <w:rsid w:val="00E26DE3"/>
    <w:rsid w:val="00E508A7"/>
    <w:rsid w:val="00E536E3"/>
    <w:rsid w:val="00E561DB"/>
    <w:rsid w:val="00E633B6"/>
    <w:rsid w:val="00E67B81"/>
    <w:rsid w:val="00E74C58"/>
    <w:rsid w:val="00E754F6"/>
    <w:rsid w:val="00E81F26"/>
    <w:rsid w:val="00E82754"/>
    <w:rsid w:val="00E907B7"/>
    <w:rsid w:val="00E9397A"/>
    <w:rsid w:val="00EB72E3"/>
    <w:rsid w:val="00EC670A"/>
    <w:rsid w:val="00ED704A"/>
    <w:rsid w:val="00EF5035"/>
    <w:rsid w:val="00EF51ED"/>
    <w:rsid w:val="00F05A9B"/>
    <w:rsid w:val="00F1399D"/>
    <w:rsid w:val="00F15780"/>
    <w:rsid w:val="00F1734A"/>
    <w:rsid w:val="00F2168B"/>
    <w:rsid w:val="00F50A5E"/>
    <w:rsid w:val="00F56F04"/>
    <w:rsid w:val="00F86252"/>
    <w:rsid w:val="00F87F03"/>
    <w:rsid w:val="00FA34EC"/>
    <w:rsid w:val="00FA3EDB"/>
    <w:rsid w:val="00FB06A9"/>
    <w:rsid w:val="00FB10F2"/>
    <w:rsid w:val="00FD62DE"/>
    <w:rsid w:val="00FF4556"/>
    <w:rsid w:val="00FF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25589C"/>
  <w14:defaultImageDpi w14:val="300"/>
  <w15:docId w15:val="{5E0ADDBD-6F91-1E48-AD01-9D4D1295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5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F2D5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2D5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2D5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2D5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2D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2D5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D55"/>
    <w:rPr>
      <w:rFonts w:ascii="Times New Roman" w:hAnsi="Times New Roman" w:cs="Times New Roman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37D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7D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">
    <w:name w:val="Revision"/>
    <w:hidden/>
    <w:uiPriority w:val="99"/>
    <w:semiHidden/>
    <w:rsid w:val="00037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5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34</Pages>
  <Words>14487</Words>
  <Characters>82576</Characters>
  <Application>Microsoft Office Word</Application>
  <DocSecurity>0</DocSecurity>
  <Lines>688</Lines>
  <Paragraphs>193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Hobert</dc:creator>
  <cp:keywords/>
  <dc:description/>
  <cp:lastModifiedBy>Chen Wang</cp:lastModifiedBy>
  <cp:revision>14</cp:revision>
  <dcterms:created xsi:type="dcterms:W3CDTF">2019-12-17T21:39:00Z</dcterms:created>
  <dcterms:modified xsi:type="dcterms:W3CDTF">2020-03-11T17:42:00Z</dcterms:modified>
</cp:coreProperties>
</file>